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E80" w:rsidRDefault="004A2E80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0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r>
        <w:rPr>
          <w:rFonts w:ascii="Arial" w:hAnsi="Arial" w:cs="Arial"/>
          <w:sz w:val="22"/>
          <w:szCs w:val="22"/>
        </w:rPr>
        <w:t>Date</w:t>
      </w:r>
      <w:r w:rsidR="00A27B6B">
        <w:rPr>
          <w:rFonts w:ascii="Arial" w:hAnsi="Arial" w:cs="Arial"/>
          <w:sz w:val="22"/>
          <w:szCs w:val="22"/>
        </w:rPr>
        <w:t xml:space="preserve">: </w:t>
      </w:r>
      <w:r w:rsidR="00A27B6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</w:t>
      </w:r>
      <w:r w:rsidR="00CA76BB">
        <w:rPr>
          <w:rFonts w:ascii="Arial" w:hAnsi="Arial" w:cs="Arial"/>
          <w:sz w:val="22"/>
          <w:szCs w:val="22"/>
        </w:rPr>
        <w:t xml:space="preserve">______________________________ </w:t>
      </w:r>
    </w:p>
    <w:p w:rsidR="00AD268A" w:rsidRDefault="00AD268A">
      <w:pPr>
        <w:framePr w:w="10426" w:h="12240" w:hSpace="187" w:wrap="around" w:vAnchor="text" w:hAnchor="page" w:x="822" w:y="505" w:anchorLock="1"/>
        <w:spacing w:before="60" w:after="120"/>
        <w:rPr>
          <w:rFonts w:ascii="Arial" w:hAnsi="Arial" w:cs="Arial"/>
          <w:sz w:val="22"/>
          <w:szCs w:val="22"/>
        </w:rPr>
        <w:pPrChange w:id="1" w:author="OConnor, Kathleen" w:date="2017-01-24T15:34:00Z">
          <w:pPr>
            <w:framePr w:w="10426" w:h="12241" w:hSpace="180" w:wrap="around" w:vAnchor="text" w:hAnchor="page" w:x="817" w:y="501"/>
            <w:spacing w:before="60" w:after="120"/>
          </w:pPr>
        </w:pPrChange>
      </w:pPr>
      <w:r>
        <w:rPr>
          <w:rFonts w:ascii="Arial" w:hAnsi="Arial" w:cs="Arial"/>
          <w:sz w:val="22"/>
          <w:szCs w:val="22"/>
        </w:rPr>
        <w:t xml:space="preserve">Contract </w:t>
      </w:r>
      <w:r w:rsidR="000E1676">
        <w:rPr>
          <w:rFonts w:ascii="Arial" w:hAnsi="Arial" w:cs="Arial"/>
          <w:sz w:val="22"/>
          <w:szCs w:val="22"/>
        </w:rPr>
        <w:t>N</w:t>
      </w:r>
      <w:ins w:id="2" w:author="O'Connor, Katie" w:date="2017-01-24T09:25:00Z">
        <w:r w:rsidR="00F42DAD">
          <w:rPr>
            <w:rFonts w:ascii="Arial" w:hAnsi="Arial" w:cs="Arial"/>
            <w:sz w:val="22"/>
            <w:szCs w:val="22"/>
          </w:rPr>
          <w:t>umber</w:t>
        </w:r>
      </w:ins>
      <w:del w:id="3" w:author="O'Connor, Katie" w:date="2017-01-24T09:25:00Z">
        <w:r w:rsidR="000E1676" w:rsidDel="00F42DAD">
          <w:rPr>
            <w:rFonts w:ascii="Arial" w:hAnsi="Arial" w:cs="Arial"/>
            <w:sz w:val="22"/>
            <w:szCs w:val="22"/>
          </w:rPr>
          <w:delText>o.</w:delText>
        </w:r>
      </w:del>
      <w:r w:rsidR="000E1676">
        <w:rPr>
          <w:rFonts w:ascii="Arial" w:hAnsi="Arial" w:cs="Arial"/>
          <w:sz w:val="22"/>
          <w:szCs w:val="22"/>
        </w:rPr>
        <w:t>:</w:t>
      </w:r>
      <w:r w:rsidR="00A27B6B">
        <w:rPr>
          <w:rFonts w:ascii="Arial" w:hAnsi="Arial" w:cs="Arial"/>
          <w:sz w:val="22"/>
          <w:szCs w:val="22"/>
        </w:rPr>
        <w:t xml:space="preserve"> ___</w:t>
      </w:r>
      <w:r w:rsidR="00CA76BB">
        <w:rPr>
          <w:rFonts w:ascii="Arial" w:hAnsi="Arial" w:cs="Arial"/>
          <w:sz w:val="22"/>
          <w:szCs w:val="22"/>
        </w:rPr>
        <w:t>__________________________</w:t>
      </w:r>
    </w:p>
    <w:p w:rsidR="00AD268A" w:rsidRDefault="00AD268A">
      <w:pPr>
        <w:framePr w:w="10426" w:h="12240" w:hSpace="187" w:wrap="around" w:vAnchor="text" w:hAnchor="page" w:x="822" w:y="505" w:anchorLock="1"/>
        <w:tabs>
          <w:tab w:val="left" w:pos="9090"/>
        </w:tabs>
        <w:spacing w:before="60" w:after="120"/>
        <w:rPr>
          <w:rFonts w:ascii="Arial" w:hAnsi="Arial" w:cs="Arial"/>
          <w:sz w:val="22"/>
          <w:szCs w:val="22"/>
        </w:rPr>
        <w:pPrChange w:id="4" w:author="OConnor, Kathleen" w:date="2017-01-24T15:34:00Z">
          <w:pPr>
            <w:framePr w:w="10426" w:h="12241" w:hSpace="180" w:wrap="around" w:vAnchor="text" w:hAnchor="page" w:x="817" w:y="501"/>
            <w:tabs>
              <w:tab w:val="left" w:pos="9090"/>
            </w:tabs>
            <w:spacing w:before="60" w:after="120"/>
          </w:pPr>
        </w:pPrChange>
      </w:pPr>
      <w:r>
        <w:rPr>
          <w:rFonts w:ascii="Arial" w:hAnsi="Arial" w:cs="Arial"/>
          <w:sz w:val="22"/>
          <w:szCs w:val="22"/>
        </w:rPr>
        <w:t>Project Title:</w:t>
      </w:r>
      <w:r w:rsidR="00A27B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</w:t>
      </w:r>
      <w:r w:rsidR="00147123">
        <w:rPr>
          <w:rFonts w:ascii="Arial" w:hAnsi="Arial" w:cs="Arial"/>
          <w:sz w:val="22"/>
          <w:szCs w:val="22"/>
          <w:u w:val="single"/>
        </w:rPr>
        <w:t xml:space="preserve">  </w:t>
      </w:r>
      <w:r w:rsidR="00894ED4">
        <w:rPr>
          <w:rFonts w:ascii="Arial" w:hAnsi="Arial" w:cs="Arial"/>
          <w:sz w:val="22"/>
          <w:szCs w:val="22"/>
          <w:u w:val="single"/>
        </w:rPr>
        <w:t xml:space="preserve">       </w:t>
      </w:r>
      <w:r>
        <w:rPr>
          <w:rFonts w:ascii="Arial" w:hAnsi="Arial" w:cs="Arial"/>
          <w:sz w:val="22"/>
          <w:szCs w:val="22"/>
        </w:rPr>
        <w:t>_____________________</w:t>
      </w:r>
      <w:r w:rsidR="00147123">
        <w:rPr>
          <w:rFonts w:ascii="Arial" w:hAnsi="Arial" w:cs="Arial"/>
          <w:sz w:val="22"/>
          <w:szCs w:val="22"/>
        </w:rPr>
        <w:t>_______________________________</w:t>
      </w:r>
      <w:r>
        <w:rPr>
          <w:rFonts w:ascii="Arial" w:hAnsi="Arial" w:cs="Arial"/>
          <w:sz w:val="22"/>
          <w:szCs w:val="22"/>
        </w:rPr>
        <w:t>____</w:t>
      </w:r>
      <w:r w:rsidR="00A27B6B">
        <w:rPr>
          <w:rFonts w:ascii="Arial" w:hAnsi="Arial" w:cs="Arial"/>
          <w:sz w:val="22"/>
          <w:szCs w:val="22"/>
        </w:rPr>
        <w:t>_</w:t>
      </w:r>
    </w:p>
    <w:p w:rsidR="00AD268A" w:rsidRDefault="00AD268A">
      <w:pPr>
        <w:framePr w:w="10426" w:h="12240" w:hSpace="187" w:wrap="around" w:vAnchor="text" w:hAnchor="page" w:x="822" w:y="505" w:anchorLock="1"/>
        <w:spacing w:before="60" w:after="120"/>
        <w:rPr>
          <w:rFonts w:ascii="Arial" w:hAnsi="Arial" w:cs="Arial"/>
          <w:sz w:val="22"/>
          <w:szCs w:val="22"/>
        </w:rPr>
        <w:pPrChange w:id="5" w:author="OConnor, Kathleen" w:date="2017-01-24T15:34:00Z">
          <w:pPr>
            <w:framePr w:w="10426" w:h="12241" w:hSpace="180" w:wrap="around" w:vAnchor="text" w:hAnchor="page" w:x="817" w:y="501"/>
            <w:spacing w:before="60" w:after="120"/>
          </w:pPr>
        </w:pPrChange>
      </w:pPr>
      <w:r>
        <w:rPr>
          <w:rFonts w:ascii="Arial" w:hAnsi="Arial" w:cs="Arial"/>
          <w:sz w:val="22"/>
          <w:szCs w:val="22"/>
        </w:rPr>
        <w:t>Contractor</w:t>
      </w:r>
      <w:r w:rsidRPr="00AD268A">
        <w:rPr>
          <w:rFonts w:ascii="Arial" w:hAnsi="Arial" w:cs="Arial"/>
          <w:sz w:val="22"/>
          <w:szCs w:val="22"/>
        </w:rPr>
        <w:t>:</w:t>
      </w:r>
      <w:r w:rsidR="00A27B6B">
        <w:rPr>
          <w:rFonts w:ascii="Arial" w:hAnsi="Arial" w:cs="Arial"/>
          <w:sz w:val="22"/>
          <w:szCs w:val="22"/>
        </w:rPr>
        <w:t xml:space="preserve"> </w:t>
      </w:r>
      <w:r w:rsidRPr="00AD268A">
        <w:rPr>
          <w:rFonts w:ascii="Arial" w:hAnsi="Arial" w:cs="Arial"/>
          <w:sz w:val="22"/>
          <w:szCs w:val="22"/>
        </w:rPr>
        <w:t>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="00A27B6B">
        <w:rPr>
          <w:rFonts w:ascii="Arial" w:hAnsi="Arial" w:cs="Arial"/>
          <w:sz w:val="22"/>
          <w:szCs w:val="22"/>
        </w:rPr>
        <w:t>_</w:t>
      </w:r>
    </w:p>
    <w:p w:rsidR="000A10B9" w:rsidRPr="00AD268A" w:rsidRDefault="0071178E">
      <w:pPr>
        <w:framePr w:w="10426" w:h="12240" w:hSpace="187" w:wrap="around" w:vAnchor="text" w:hAnchor="page" w:x="822" w:y="505" w:anchorLock="1"/>
        <w:spacing w:before="60" w:after="120"/>
        <w:rPr>
          <w:rFonts w:ascii="Arial" w:hAnsi="Arial" w:cs="Arial"/>
          <w:sz w:val="22"/>
          <w:szCs w:val="22"/>
        </w:rPr>
        <w:pPrChange w:id="6" w:author="OConnor, Kathleen" w:date="2017-01-24T15:34:00Z">
          <w:pPr>
            <w:framePr w:w="10426" w:h="12241" w:hSpace="180" w:wrap="around" w:vAnchor="text" w:hAnchor="page" w:x="817" w:y="501"/>
            <w:spacing w:before="60" w:after="120"/>
          </w:pPr>
        </w:pPrChange>
      </w:pPr>
      <w:r>
        <w:rPr>
          <w:rFonts w:ascii="Arial" w:hAnsi="Arial" w:cs="Arial"/>
          <w:sz w:val="22"/>
          <w:szCs w:val="22"/>
        </w:rPr>
        <w:t>Sub-</w:t>
      </w:r>
      <w:r w:rsidR="000A10B9">
        <w:rPr>
          <w:rFonts w:ascii="Arial" w:hAnsi="Arial" w:cs="Arial"/>
          <w:sz w:val="22"/>
          <w:szCs w:val="22"/>
        </w:rPr>
        <w:t>Contractor: ____________________________________________________________</w:t>
      </w:r>
      <w:r w:rsidR="00A27B6B">
        <w:rPr>
          <w:rFonts w:ascii="Arial" w:hAnsi="Arial" w:cs="Arial"/>
          <w:sz w:val="22"/>
          <w:szCs w:val="22"/>
        </w:rPr>
        <w:t>_</w:t>
      </w:r>
    </w:p>
    <w:p w:rsidR="00AD268A" w:rsidRPr="00AD268A" w:rsidRDefault="00AD268A">
      <w:pPr>
        <w:framePr w:w="10426" w:h="12240" w:hSpace="187" w:wrap="around" w:vAnchor="text" w:hAnchor="page" w:x="822" w:y="505" w:anchorLock="1"/>
        <w:spacing w:before="60" w:after="120"/>
        <w:rPr>
          <w:rFonts w:ascii="Arial" w:hAnsi="Arial" w:cs="Arial"/>
          <w:sz w:val="22"/>
          <w:szCs w:val="22"/>
        </w:rPr>
        <w:pPrChange w:id="7" w:author="OConnor, Kathleen" w:date="2017-01-24T15:34:00Z">
          <w:pPr>
            <w:framePr w:w="10426" w:h="12241" w:hSpace="180" w:wrap="around" w:vAnchor="text" w:hAnchor="page" w:x="817" w:y="501"/>
            <w:spacing w:before="60" w:after="120"/>
          </w:pPr>
        </w:pPrChange>
      </w:pPr>
      <w:r w:rsidRPr="00AD268A">
        <w:rPr>
          <w:rFonts w:ascii="Arial" w:hAnsi="Arial" w:cs="Arial"/>
          <w:sz w:val="22"/>
          <w:szCs w:val="22"/>
        </w:rPr>
        <w:t>Contact Person:</w:t>
      </w:r>
      <w:r w:rsidR="00A27B6B">
        <w:rPr>
          <w:rFonts w:ascii="Arial" w:hAnsi="Arial" w:cs="Arial"/>
          <w:sz w:val="22"/>
          <w:szCs w:val="22"/>
        </w:rPr>
        <w:t xml:space="preserve"> </w:t>
      </w:r>
      <w:r w:rsidRPr="00AD268A">
        <w:rPr>
          <w:rFonts w:ascii="Arial" w:hAnsi="Arial" w:cs="Arial"/>
          <w:sz w:val="22"/>
          <w:szCs w:val="22"/>
        </w:rPr>
        <w:t>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  <w:r w:rsidR="00A27B6B">
        <w:rPr>
          <w:rFonts w:ascii="Arial" w:hAnsi="Arial" w:cs="Arial"/>
          <w:sz w:val="22"/>
          <w:szCs w:val="22"/>
        </w:rPr>
        <w:t>_</w:t>
      </w:r>
    </w:p>
    <w:p w:rsidR="00CA584D" w:rsidRDefault="00AD268A">
      <w:pPr>
        <w:framePr w:w="10426" w:h="12240" w:hSpace="187" w:wrap="around" w:vAnchor="text" w:hAnchor="page" w:x="822" w:y="505" w:anchorLock="1"/>
        <w:spacing w:before="60"/>
        <w:rPr>
          <w:rFonts w:ascii="Arial" w:hAnsi="Arial" w:cs="Arial"/>
          <w:sz w:val="22"/>
          <w:szCs w:val="22"/>
        </w:rPr>
        <w:pPrChange w:id="8" w:author="OConnor, Kathleen" w:date="2017-01-24T15:34:00Z">
          <w:pPr>
            <w:framePr w:w="10426" w:h="12241" w:hSpace="180" w:wrap="around" w:vAnchor="text" w:hAnchor="page" w:x="817" w:y="501"/>
            <w:spacing w:before="60"/>
          </w:pPr>
        </w:pPrChange>
      </w:pPr>
      <w:r>
        <w:rPr>
          <w:rFonts w:ascii="Arial" w:hAnsi="Arial" w:cs="Arial"/>
          <w:sz w:val="22"/>
          <w:szCs w:val="22"/>
        </w:rPr>
        <w:t>Route</w:t>
      </w:r>
      <w:r w:rsidRPr="00AD268A">
        <w:rPr>
          <w:rFonts w:ascii="Arial" w:hAnsi="Arial" w:cs="Arial"/>
          <w:sz w:val="22"/>
          <w:szCs w:val="22"/>
        </w:rPr>
        <w:t>: ________</w:t>
      </w:r>
      <w:r w:rsidR="004A2E80">
        <w:rPr>
          <w:rFonts w:ascii="Arial" w:hAnsi="Arial" w:cs="Arial"/>
          <w:sz w:val="22"/>
          <w:szCs w:val="22"/>
        </w:rPr>
        <w:t xml:space="preserve">___   Mile Post: ___________ </w:t>
      </w:r>
      <w:r w:rsidR="0071178E">
        <w:rPr>
          <w:rFonts w:ascii="Arial" w:hAnsi="Arial" w:cs="Arial"/>
          <w:sz w:val="22"/>
          <w:szCs w:val="22"/>
        </w:rPr>
        <w:t>County</w:t>
      </w:r>
      <w:r w:rsidR="00A27B6B">
        <w:rPr>
          <w:rFonts w:ascii="Arial" w:hAnsi="Arial" w:cs="Arial"/>
          <w:sz w:val="22"/>
          <w:szCs w:val="22"/>
        </w:rPr>
        <w:t xml:space="preserve">: </w:t>
      </w:r>
      <w:r w:rsidR="0071178E">
        <w:rPr>
          <w:rFonts w:ascii="Arial" w:hAnsi="Arial" w:cs="Arial"/>
          <w:sz w:val="22"/>
          <w:szCs w:val="22"/>
        </w:rPr>
        <w:t>_________________</w:t>
      </w:r>
    </w:p>
    <w:p w:rsidR="00CA584D" w:rsidRDefault="00CA584D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9" w:author="OConnor, Kathleen" w:date="2017-01-24T15:34:00Z">
          <w:pPr>
            <w:framePr w:w="10426" w:h="12241" w:hSpace="180" w:wrap="around" w:vAnchor="text" w:hAnchor="page" w:x="817" w:y="501"/>
          </w:pPr>
        </w:pPrChange>
      </w:pPr>
    </w:p>
    <w:p w:rsidR="000A10B9" w:rsidRDefault="000A7CE4">
      <w:pPr>
        <w:framePr w:w="10426" w:h="12240" w:hSpace="187" w:wrap="around" w:vAnchor="text" w:hAnchor="page" w:x="822" w:y="505" w:anchorLock="1"/>
        <w:spacing w:line="360" w:lineRule="auto"/>
        <w:rPr>
          <w:rFonts w:ascii="Arial" w:hAnsi="Arial" w:cs="Arial"/>
          <w:sz w:val="22"/>
          <w:szCs w:val="22"/>
        </w:rPr>
        <w:pPrChange w:id="10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r>
        <w:rPr>
          <w:rFonts w:ascii="Arial" w:hAnsi="Arial" w:cs="Arial"/>
          <w:sz w:val="22"/>
          <w:szCs w:val="22"/>
        </w:rPr>
        <w:t>Requested Site Location</w:t>
      </w:r>
      <w:r w:rsidR="00637014">
        <w:rPr>
          <w:rFonts w:ascii="Arial" w:hAnsi="Arial" w:cs="Arial"/>
          <w:sz w:val="22"/>
          <w:szCs w:val="22"/>
        </w:rPr>
        <w:t>(s)</w:t>
      </w:r>
      <w:r>
        <w:rPr>
          <w:rFonts w:ascii="Arial" w:hAnsi="Arial" w:cs="Arial"/>
          <w:sz w:val="22"/>
          <w:szCs w:val="22"/>
        </w:rPr>
        <w:t>:</w:t>
      </w:r>
      <w:r w:rsidR="00A27B6B">
        <w:rPr>
          <w:rFonts w:ascii="Arial" w:hAnsi="Arial" w:cs="Arial"/>
          <w:sz w:val="22"/>
          <w:szCs w:val="22"/>
        </w:rPr>
        <w:t xml:space="preserve"> </w:t>
      </w:r>
      <w:r w:rsidR="004A2E80" w:rsidRPr="00AD268A">
        <w:rPr>
          <w:rFonts w:ascii="Arial" w:hAnsi="Arial" w:cs="Arial"/>
          <w:sz w:val="22"/>
          <w:szCs w:val="22"/>
        </w:rPr>
        <w:t>____________________</w:t>
      </w:r>
      <w:r w:rsidR="004A2E80">
        <w:rPr>
          <w:rFonts w:ascii="Arial" w:hAnsi="Arial" w:cs="Arial"/>
          <w:sz w:val="22"/>
          <w:szCs w:val="22"/>
        </w:rPr>
        <w:t>___________</w:t>
      </w:r>
      <w:ins w:id="11" w:author="Musich, Kelsey" w:date="2017-01-23T09:44:00Z">
        <w:r w:rsidR="002D7055" w:rsidRPr="000E1676">
          <w:rPr>
            <w:rFonts w:ascii="Arial" w:hAnsi="Arial" w:cs="Arial"/>
            <w:sz w:val="22"/>
            <w:szCs w:val="22"/>
          </w:rPr>
          <w:t>_________</w:t>
        </w:r>
      </w:ins>
      <w:r w:rsidR="004A2E80">
        <w:rPr>
          <w:rFonts w:ascii="Arial" w:hAnsi="Arial" w:cs="Arial"/>
          <w:sz w:val="22"/>
          <w:szCs w:val="22"/>
        </w:rPr>
        <w:t>____________________</w:t>
      </w:r>
      <w:r>
        <w:rPr>
          <w:rFonts w:ascii="Arial" w:hAnsi="Arial" w:cs="Arial"/>
          <w:sz w:val="22"/>
          <w:szCs w:val="22"/>
        </w:rPr>
        <w:t>_</w:t>
      </w:r>
    </w:p>
    <w:p w:rsidR="000A7CE4" w:rsidRDefault="000A7CE4">
      <w:pPr>
        <w:framePr w:w="10426" w:h="12240" w:hSpace="187" w:wrap="around" w:vAnchor="text" w:hAnchor="page" w:x="822" w:y="505" w:anchorLock="1"/>
        <w:spacing w:line="360" w:lineRule="auto"/>
        <w:rPr>
          <w:rFonts w:ascii="Arial" w:hAnsi="Arial" w:cs="Arial"/>
          <w:sz w:val="22"/>
          <w:szCs w:val="22"/>
        </w:rPr>
        <w:pPrChange w:id="12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del w:id="13" w:author="OConnor, Kathleen" w:date="2017-01-24T15:06:00Z">
        <w:r w:rsidRPr="00AD268A" w:rsidDel="000E5385">
          <w:rPr>
            <w:rFonts w:ascii="Arial" w:hAnsi="Arial" w:cs="Arial"/>
            <w:sz w:val="22"/>
            <w:szCs w:val="22"/>
          </w:rPr>
          <w:delText>Description of Use</w:delText>
        </w:r>
      </w:del>
      <w:ins w:id="14" w:author="OConnor, Kathleen" w:date="2017-01-24T15:06:00Z">
        <w:r w:rsidR="000E5385">
          <w:rPr>
            <w:rFonts w:ascii="Arial" w:hAnsi="Arial" w:cs="Arial"/>
            <w:sz w:val="22"/>
            <w:szCs w:val="22"/>
          </w:rPr>
          <w:t>Use Type</w:t>
        </w:r>
      </w:ins>
      <w:r w:rsidRPr="00AD268A">
        <w:rPr>
          <w:rFonts w:ascii="Arial" w:hAnsi="Arial" w:cs="Arial"/>
          <w:sz w:val="22"/>
          <w:szCs w:val="22"/>
        </w:rPr>
        <w:t>:</w:t>
      </w:r>
      <w:del w:id="15" w:author="OConnor, Kathleen" w:date="2017-01-24T15:06:00Z">
        <w:r w:rsidDel="000E5385">
          <w:rPr>
            <w:rFonts w:ascii="Arial" w:hAnsi="Arial" w:cs="Arial"/>
            <w:sz w:val="22"/>
            <w:szCs w:val="22"/>
          </w:rPr>
          <w:delText xml:space="preserve"> </w:delText>
        </w:r>
        <w:r w:rsidRPr="00AD268A" w:rsidDel="000E5385">
          <w:rPr>
            <w:rFonts w:ascii="Arial" w:hAnsi="Arial" w:cs="Arial"/>
            <w:sz w:val="22"/>
            <w:szCs w:val="22"/>
          </w:rPr>
          <w:delText>____________________________</w:delText>
        </w:r>
        <w:r w:rsidDel="000E5385">
          <w:rPr>
            <w:rFonts w:ascii="Arial" w:hAnsi="Arial" w:cs="Arial"/>
            <w:sz w:val="22"/>
            <w:szCs w:val="22"/>
          </w:rPr>
          <w:delText>__________</w:delText>
        </w:r>
      </w:del>
      <w:ins w:id="16" w:author="Musich, Kelsey" w:date="2017-01-23T09:44:00Z">
        <w:del w:id="17" w:author="OConnor, Kathleen" w:date="2017-01-24T15:06:00Z">
          <w:r w:rsidR="002D7055" w:rsidRPr="000E1676" w:rsidDel="000E5385">
            <w:rPr>
              <w:rFonts w:ascii="Arial" w:hAnsi="Arial" w:cs="Arial"/>
              <w:sz w:val="22"/>
              <w:szCs w:val="22"/>
            </w:rPr>
            <w:delText>_________</w:delText>
          </w:r>
        </w:del>
      </w:ins>
      <w:del w:id="18" w:author="OConnor, Kathleen" w:date="2017-01-24T15:06:00Z">
        <w:r w:rsidDel="000E5385">
          <w:rPr>
            <w:rFonts w:ascii="Arial" w:hAnsi="Arial" w:cs="Arial"/>
            <w:sz w:val="22"/>
            <w:szCs w:val="22"/>
          </w:rPr>
          <w:delText>_____________________</w:delText>
        </w:r>
      </w:del>
      <w:ins w:id="19" w:author="OConnor, Kathleen" w:date="2017-01-24T15:06:00Z">
        <w:r w:rsidR="000E5385">
          <w:rPr>
            <w:rFonts w:ascii="Arial" w:hAnsi="Arial" w:cs="Arial"/>
            <w:sz w:val="22"/>
            <w:szCs w:val="22"/>
          </w:rPr>
          <w:t xml:space="preserve"> </w:t>
        </w:r>
      </w:ins>
      <w:ins w:id="20" w:author="OConnor, Kathleen" w:date="2017-01-24T15:07:00Z">
        <w:r w:rsidR="000E5385" w:rsidRPr="00BE7350">
          <w:rPr>
            <w:rFonts w:ascii="Arial" w:eastAsia="Calibri" w:hAnsi="Arial"/>
            <w:b/>
            <w:sz w:val="22"/>
            <w:szCs w:val="22"/>
          </w:rPr>
          <w:fldChar w:fldCharType="begin">
            <w:ffData>
              <w:name w:val="Check4"/>
              <w:enabled/>
              <w:calcOnExit w:val="0"/>
              <w:checkBox>
                <w:sizeAuto/>
                <w:default w:val="0"/>
              </w:checkBox>
            </w:ffData>
          </w:fldChar>
        </w:r>
        <w:r w:rsidR="000E5385" w:rsidRPr="00BE7350">
          <w:rPr>
            <w:rFonts w:ascii="Arial" w:eastAsia="Calibri" w:hAnsi="Arial"/>
            <w:b/>
            <w:sz w:val="22"/>
            <w:szCs w:val="22"/>
          </w:rPr>
          <w:instrText xml:space="preserve"> FORMCHECKBOX </w:instrText>
        </w:r>
        <w:r w:rsidR="004743B7">
          <w:rPr>
            <w:rFonts w:ascii="Arial" w:eastAsia="Calibri" w:hAnsi="Arial"/>
            <w:b/>
            <w:sz w:val="22"/>
            <w:szCs w:val="22"/>
          </w:rPr>
        </w:r>
        <w:r w:rsidR="004743B7">
          <w:rPr>
            <w:rFonts w:ascii="Arial" w:eastAsia="Calibri" w:hAnsi="Arial"/>
            <w:b/>
            <w:sz w:val="22"/>
            <w:szCs w:val="22"/>
          </w:rPr>
          <w:fldChar w:fldCharType="separate"/>
        </w:r>
        <w:r w:rsidR="000E5385" w:rsidRPr="00BE7350">
          <w:rPr>
            <w:rFonts w:ascii="Arial" w:eastAsia="Calibri" w:hAnsi="Arial"/>
            <w:b/>
            <w:sz w:val="22"/>
            <w:szCs w:val="22"/>
          </w:rPr>
          <w:fldChar w:fldCharType="end"/>
        </w:r>
        <w:r w:rsidR="000E5385">
          <w:rPr>
            <w:rFonts w:ascii="Arial" w:eastAsia="Calibri" w:hAnsi="Arial"/>
            <w:b/>
            <w:sz w:val="22"/>
            <w:szCs w:val="22"/>
          </w:rPr>
          <w:t xml:space="preserve"> </w:t>
        </w:r>
      </w:ins>
      <w:ins w:id="21" w:author="OConnor, Kathleen" w:date="2017-01-24T15:06:00Z">
        <w:r w:rsidR="000E5385">
          <w:rPr>
            <w:rFonts w:ascii="Arial" w:hAnsi="Arial" w:cs="Arial"/>
            <w:sz w:val="22"/>
            <w:szCs w:val="22"/>
          </w:rPr>
          <w:t>Temporary</w:t>
        </w:r>
      </w:ins>
      <w:ins w:id="22" w:author="OConnor, Kathleen" w:date="2017-01-24T15:07:00Z">
        <w:r w:rsidR="000E5385">
          <w:rPr>
            <w:rFonts w:ascii="Arial" w:hAnsi="Arial" w:cs="Arial"/>
            <w:sz w:val="22"/>
            <w:szCs w:val="22"/>
          </w:rPr>
          <w:t xml:space="preserve"> </w:t>
        </w:r>
        <w:r w:rsidR="000E5385" w:rsidRPr="00BE7350">
          <w:rPr>
            <w:rFonts w:ascii="Arial" w:eastAsia="Calibri" w:hAnsi="Arial"/>
            <w:b/>
            <w:sz w:val="22"/>
            <w:szCs w:val="22"/>
          </w:rPr>
          <w:fldChar w:fldCharType="begin">
            <w:ffData>
              <w:name w:val="Check4"/>
              <w:enabled/>
              <w:calcOnExit w:val="0"/>
              <w:checkBox>
                <w:sizeAuto/>
                <w:default w:val="0"/>
              </w:checkBox>
            </w:ffData>
          </w:fldChar>
        </w:r>
        <w:r w:rsidR="000E5385" w:rsidRPr="00BE7350">
          <w:rPr>
            <w:rFonts w:ascii="Arial" w:eastAsia="Calibri" w:hAnsi="Arial"/>
            <w:b/>
            <w:sz w:val="22"/>
            <w:szCs w:val="22"/>
          </w:rPr>
          <w:instrText xml:space="preserve"> FORMCHECKBOX </w:instrText>
        </w:r>
        <w:r w:rsidR="004743B7">
          <w:rPr>
            <w:rFonts w:ascii="Arial" w:eastAsia="Calibri" w:hAnsi="Arial"/>
            <w:b/>
            <w:sz w:val="22"/>
            <w:szCs w:val="22"/>
          </w:rPr>
        </w:r>
        <w:r w:rsidR="004743B7">
          <w:rPr>
            <w:rFonts w:ascii="Arial" w:eastAsia="Calibri" w:hAnsi="Arial"/>
            <w:b/>
            <w:sz w:val="22"/>
            <w:szCs w:val="22"/>
          </w:rPr>
          <w:fldChar w:fldCharType="separate"/>
        </w:r>
        <w:r w:rsidR="000E5385" w:rsidRPr="00BE7350">
          <w:rPr>
            <w:rFonts w:ascii="Arial" w:eastAsia="Calibri" w:hAnsi="Arial"/>
            <w:b/>
            <w:sz w:val="22"/>
            <w:szCs w:val="22"/>
          </w:rPr>
          <w:fldChar w:fldCharType="end"/>
        </w:r>
        <w:r w:rsidR="000E5385">
          <w:rPr>
            <w:rFonts w:ascii="Arial" w:eastAsia="Calibri" w:hAnsi="Arial"/>
            <w:b/>
            <w:sz w:val="22"/>
            <w:szCs w:val="22"/>
          </w:rPr>
          <w:t xml:space="preserve"> </w:t>
        </w:r>
        <w:r w:rsidR="000E5385" w:rsidRPr="000E5385">
          <w:rPr>
            <w:rFonts w:ascii="Arial" w:eastAsia="Calibri" w:hAnsi="Arial"/>
            <w:sz w:val="22"/>
            <w:szCs w:val="22"/>
            <w:rPrChange w:id="23" w:author="OConnor, Kathleen" w:date="2017-01-24T15:07:00Z">
              <w:rPr>
                <w:rFonts w:ascii="Arial" w:eastAsia="Calibri" w:hAnsi="Arial"/>
                <w:b/>
                <w:sz w:val="22"/>
                <w:szCs w:val="22"/>
              </w:rPr>
            </w:rPrChange>
          </w:rPr>
          <w:t>Permanent</w:t>
        </w:r>
      </w:ins>
    </w:p>
    <w:p w:rsidR="00DF56C1" w:rsidRDefault="000A7CE4">
      <w:pPr>
        <w:framePr w:w="10426" w:h="12240" w:hSpace="187" w:wrap="around" w:vAnchor="text" w:hAnchor="page" w:x="822" w:y="505" w:anchorLock="1"/>
        <w:spacing w:line="360" w:lineRule="auto"/>
        <w:rPr>
          <w:rFonts w:ascii="Arial" w:hAnsi="Arial" w:cs="Arial"/>
          <w:sz w:val="22"/>
          <w:szCs w:val="22"/>
        </w:rPr>
        <w:pPrChange w:id="24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del w:id="25" w:author="OConnor, Kathleen" w:date="2017-01-24T15:07:00Z">
        <w:r w:rsidDel="000E5385">
          <w:rPr>
            <w:rFonts w:ascii="Arial" w:hAnsi="Arial" w:cs="Arial"/>
            <w:sz w:val="22"/>
            <w:szCs w:val="22"/>
          </w:rPr>
          <w:delText xml:space="preserve">Stored </w:delText>
        </w:r>
        <w:r w:rsidR="00DF56C1" w:rsidDel="000E5385">
          <w:rPr>
            <w:rFonts w:ascii="Arial" w:hAnsi="Arial" w:cs="Arial"/>
            <w:sz w:val="22"/>
            <w:szCs w:val="22"/>
          </w:rPr>
          <w:delText>Equipment Type</w:delText>
        </w:r>
      </w:del>
      <w:ins w:id="26" w:author="OConnor, Kathleen" w:date="2017-01-24T15:07:00Z">
        <w:r w:rsidR="000E5385">
          <w:rPr>
            <w:rFonts w:ascii="Arial" w:hAnsi="Arial" w:cs="Arial"/>
            <w:sz w:val="22"/>
            <w:szCs w:val="22"/>
          </w:rPr>
          <w:t>Description of Use</w:t>
        </w:r>
      </w:ins>
      <w:r w:rsidR="00DF56C1">
        <w:rPr>
          <w:rFonts w:ascii="Arial" w:hAnsi="Arial" w:cs="Arial"/>
          <w:sz w:val="22"/>
          <w:szCs w:val="22"/>
        </w:rPr>
        <w:t>: ___________________________________</w:t>
      </w:r>
      <w:ins w:id="27" w:author="Musich, Kelsey" w:date="2017-01-23T09:44:00Z">
        <w:r w:rsidR="002D7055">
          <w:rPr>
            <w:rFonts w:ascii="Arial" w:hAnsi="Arial" w:cs="Arial"/>
            <w:sz w:val="22"/>
            <w:szCs w:val="22"/>
          </w:rPr>
          <w:t>_________</w:t>
        </w:r>
      </w:ins>
      <w:r w:rsidR="00DF56C1">
        <w:rPr>
          <w:rFonts w:ascii="Arial" w:hAnsi="Arial" w:cs="Arial"/>
          <w:sz w:val="22"/>
          <w:szCs w:val="22"/>
        </w:rPr>
        <w:t>____________________</w:t>
      </w:r>
    </w:p>
    <w:p w:rsidR="00CA584D" w:rsidRDefault="000A7CE4">
      <w:pPr>
        <w:framePr w:w="10426" w:h="12240" w:hSpace="187" w:wrap="around" w:vAnchor="text" w:hAnchor="page" w:x="822" w:y="505" w:anchorLock="1"/>
        <w:spacing w:line="360" w:lineRule="auto"/>
        <w:rPr>
          <w:ins w:id="28" w:author="Musich, Kelsey" w:date="2017-01-23T09:41:00Z"/>
          <w:rFonts w:ascii="Arial" w:hAnsi="Arial" w:cs="Arial"/>
          <w:sz w:val="22"/>
          <w:szCs w:val="22"/>
        </w:rPr>
        <w:pPrChange w:id="29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del w:id="30" w:author="OConnor, Kathleen" w:date="2017-01-24T15:08:00Z">
        <w:r w:rsidDel="000E5385">
          <w:rPr>
            <w:rFonts w:ascii="Arial" w:hAnsi="Arial" w:cs="Arial"/>
            <w:sz w:val="22"/>
            <w:szCs w:val="22"/>
          </w:rPr>
          <w:delText xml:space="preserve">Stored </w:delText>
        </w:r>
        <w:r w:rsidR="00CA584D" w:rsidDel="000E5385">
          <w:rPr>
            <w:rFonts w:ascii="Arial" w:hAnsi="Arial" w:cs="Arial"/>
            <w:sz w:val="22"/>
            <w:szCs w:val="22"/>
          </w:rPr>
          <w:delText>Material Type</w:delText>
        </w:r>
        <w:r w:rsidR="00637014" w:rsidDel="000E5385">
          <w:rPr>
            <w:rFonts w:ascii="Arial" w:hAnsi="Arial" w:cs="Arial"/>
            <w:sz w:val="22"/>
            <w:szCs w:val="22"/>
          </w:rPr>
          <w:delText xml:space="preserve"> (permanent or temporary)</w:delText>
        </w:r>
      </w:del>
      <w:ins w:id="31" w:author="OConnor, Kathleen" w:date="2017-01-24T15:08:00Z">
        <w:r w:rsidR="000E5385">
          <w:rPr>
            <w:rFonts w:ascii="Arial" w:hAnsi="Arial" w:cs="Arial"/>
            <w:sz w:val="22"/>
            <w:szCs w:val="22"/>
          </w:rPr>
          <w:t>Temporary Stored Material and/or Equipment Type</w:t>
        </w:r>
      </w:ins>
      <w:r w:rsidR="00CA584D">
        <w:rPr>
          <w:rFonts w:ascii="Arial" w:hAnsi="Arial" w:cs="Arial"/>
          <w:sz w:val="22"/>
          <w:szCs w:val="22"/>
        </w:rPr>
        <w:t>: _</w:t>
      </w:r>
      <w:del w:id="32" w:author="OConnor, Kathleen" w:date="2017-01-24T15:08:00Z">
        <w:r w:rsidR="00CA584D" w:rsidDel="000E5385">
          <w:rPr>
            <w:rFonts w:ascii="Arial" w:hAnsi="Arial" w:cs="Arial"/>
            <w:sz w:val="22"/>
            <w:szCs w:val="22"/>
          </w:rPr>
          <w:delText>__</w:delText>
        </w:r>
      </w:del>
      <w:r w:rsidR="00CA584D">
        <w:rPr>
          <w:rFonts w:ascii="Arial" w:hAnsi="Arial" w:cs="Arial"/>
          <w:sz w:val="22"/>
          <w:szCs w:val="22"/>
        </w:rPr>
        <w:t>_____________</w:t>
      </w:r>
      <w:ins w:id="33" w:author="Musich, Kelsey" w:date="2017-01-23T09:45:00Z">
        <w:r w:rsidR="002D7055">
          <w:rPr>
            <w:rFonts w:ascii="Arial" w:hAnsi="Arial" w:cs="Arial"/>
            <w:sz w:val="22"/>
            <w:szCs w:val="22"/>
          </w:rPr>
          <w:t>_________</w:t>
        </w:r>
      </w:ins>
      <w:r w:rsidR="00CA584D">
        <w:rPr>
          <w:rFonts w:ascii="Arial" w:hAnsi="Arial" w:cs="Arial"/>
          <w:sz w:val="22"/>
          <w:szCs w:val="22"/>
        </w:rPr>
        <w:t>____________________</w:t>
      </w:r>
    </w:p>
    <w:p w:rsidR="000E5385" w:rsidRDefault="000E5385">
      <w:pPr>
        <w:framePr w:w="10426" w:h="12240" w:hSpace="187" w:wrap="around" w:vAnchor="text" w:hAnchor="page" w:x="822" w:y="505" w:anchorLock="1"/>
        <w:spacing w:line="360" w:lineRule="auto"/>
        <w:rPr>
          <w:ins w:id="34" w:author="OConnor, Kathleen" w:date="2017-01-24T15:09:00Z"/>
          <w:rFonts w:ascii="Arial" w:hAnsi="Arial" w:cs="Arial"/>
          <w:sz w:val="22"/>
          <w:szCs w:val="22"/>
        </w:rPr>
        <w:pPrChange w:id="35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ins w:id="36" w:author="OConnor, Kathleen" w:date="2017-01-24T15:08:00Z">
        <w:r>
          <w:rPr>
            <w:rFonts w:ascii="Arial" w:hAnsi="Arial" w:cs="Arial"/>
            <w:sz w:val="22"/>
            <w:szCs w:val="22"/>
          </w:rPr>
          <w:t>P</w:t>
        </w:r>
      </w:ins>
      <w:ins w:id="37" w:author="Musich, Kelsey" w:date="2017-01-23T09:41:00Z">
        <w:del w:id="38" w:author="OConnor, Kathleen" w:date="2017-01-24T15:08:00Z">
          <w:r w:rsidR="000C14F2" w:rsidDel="000E5385">
            <w:rPr>
              <w:rFonts w:ascii="Arial" w:hAnsi="Arial" w:cs="Arial"/>
              <w:sz w:val="22"/>
              <w:szCs w:val="22"/>
            </w:rPr>
            <w:delText>If p</w:delText>
          </w:r>
        </w:del>
        <w:r w:rsidR="000C14F2">
          <w:rPr>
            <w:rFonts w:ascii="Arial" w:hAnsi="Arial" w:cs="Arial"/>
            <w:sz w:val="22"/>
            <w:szCs w:val="22"/>
          </w:rPr>
          <w:t>ermanent</w:t>
        </w:r>
      </w:ins>
      <w:ins w:id="39" w:author="OConnor, Kathleen" w:date="2017-01-24T15:08:00Z">
        <w:r>
          <w:rPr>
            <w:rFonts w:ascii="Arial" w:hAnsi="Arial" w:cs="Arial"/>
            <w:sz w:val="22"/>
            <w:szCs w:val="22"/>
          </w:rPr>
          <w:t xml:space="preserve"> fill Material Type</w:t>
        </w:r>
      </w:ins>
      <w:ins w:id="40" w:author="Musich, Kelsey" w:date="2017-01-23T09:41:00Z">
        <w:del w:id="41" w:author="OConnor, Kathleen" w:date="2017-01-24T15:08:00Z">
          <w:r w:rsidR="000C14F2" w:rsidDel="000E5385">
            <w:rPr>
              <w:rFonts w:ascii="Arial" w:hAnsi="Arial" w:cs="Arial"/>
              <w:sz w:val="22"/>
              <w:szCs w:val="22"/>
            </w:rPr>
            <w:delText xml:space="preserve">, </w:delText>
          </w:r>
        </w:del>
        <w:del w:id="42" w:author="O'Connor, Katie" w:date="2017-01-24T09:26:00Z">
          <w:r w:rsidR="000C14F2" w:rsidDel="00F42DAD">
            <w:rPr>
              <w:rFonts w:ascii="Arial" w:hAnsi="Arial" w:cs="Arial"/>
              <w:sz w:val="22"/>
              <w:szCs w:val="22"/>
            </w:rPr>
            <w:delText>give</w:delText>
          </w:r>
        </w:del>
      </w:ins>
      <w:ins w:id="43" w:author="O'Connor, Katie" w:date="2017-01-24T09:26:00Z">
        <w:del w:id="44" w:author="OConnor, Kathleen" w:date="2017-01-24T15:08:00Z">
          <w:r w:rsidR="00F42DAD" w:rsidDel="000E5385">
            <w:rPr>
              <w:rFonts w:ascii="Arial" w:hAnsi="Arial" w:cs="Arial"/>
              <w:sz w:val="22"/>
              <w:szCs w:val="22"/>
            </w:rPr>
            <w:delText>provide an</w:delText>
          </w:r>
        </w:del>
      </w:ins>
      <w:ins w:id="45" w:author="Musich, Kelsey" w:date="2017-01-23T09:41:00Z">
        <w:del w:id="46" w:author="OConnor, Kathleen" w:date="2017-01-24T15:08:00Z">
          <w:r w:rsidR="000C14F2" w:rsidDel="000E5385">
            <w:rPr>
              <w:rFonts w:ascii="Arial" w:hAnsi="Arial" w:cs="Arial"/>
              <w:sz w:val="22"/>
              <w:szCs w:val="22"/>
            </w:rPr>
            <w:delText xml:space="preserve"> estimate of </w:delText>
          </w:r>
        </w:del>
      </w:ins>
      <w:ins w:id="47" w:author="Musich, Kelsey" w:date="2017-01-23T09:43:00Z">
        <w:del w:id="48" w:author="OConnor, Kathleen" w:date="2017-01-24T15:08:00Z">
          <w:r w:rsidR="002D7055" w:rsidDel="000E5385">
            <w:rPr>
              <w:rFonts w:ascii="Arial" w:hAnsi="Arial" w:cs="Arial"/>
              <w:sz w:val="22"/>
              <w:szCs w:val="22"/>
            </w:rPr>
            <w:delText xml:space="preserve">quality &amp; </w:delText>
          </w:r>
        </w:del>
      </w:ins>
      <w:ins w:id="49" w:author="Musich, Kelsey" w:date="2017-01-23T09:41:00Z">
        <w:del w:id="50" w:author="OConnor, Kathleen" w:date="2017-01-24T15:08:00Z">
          <w:r w:rsidR="000C14F2" w:rsidDel="000E5385">
            <w:rPr>
              <w:rFonts w:ascii="Arial" w:hAnsi="Arial" w:cs="Arial"/>
              <w:sz w:val="22"/>
              <w:szCs w:val="22"/>
            </w:rPr>
            <w:delText xml:space="preserve">quantity </w:delText>
          </w:r>
        </w:del>
      </w:ins>
      <w:ins w:id="51" w:author="OConnor, Kathleen" w:date="2017-01-24T15:08:00Z">
        <w:r>
          <w:rPr>
            <w:rFonts w:ascii="Arial" w:hAnsi="Arial" w:cs="Arial"/>
            <w:sz w:val="22"/>
            <w:szCs w:val="22"/>
          </w:rPr>
          <w:t xml:space="preserve"> </w:t>
        </w:r>
      </w:ins>
      <w:ins w:id="52" w:author="Musich, Kelsey" w:date="2017-01-23T09:41:00Z">
        <w:r w:rsidR="000C14F2">
          <w:rPr>
            <w:rFonts w:ascii="Arial" w:hAnsi="Arial" w:cs="Arial"/>
            <w:sz w:val="22"/>
            <w:szCs w:val="22"/>
          </w:rPr>
          <w:t>(topsoil</w:t>
        </w:r>
      </w:ins>
      <w:ins w:id="53" w:author="OConnor, Kathleen" w:date="2017-01-24T15:08:00Z">
        <w:r>
          <w:rPr>
            <w:rFonts w:ascii="Arial" w:hAnsi="Arial" w:cs="Arial"/>
            <w:sz w:val="22"/>
            <w:szCs w:val="22"/>
          </w:rPr>
          <w:t>/embankment/unsuitable</w:t>
        </w:r>
      </w:ins>
      <w:ins w:id="54" w:author="Musich, Kelsey" w:date="2017-01-23T09:43:00Z">
        <w:del w:id="55" w:author="OConnor, Kathleen" w:date="2017-01-24T15:08:00Z">
          <w:r w:rsidR="002D7055" w:rsidDel="000E5385">
            <w:rPr>
              <w:rFonts w:ascii="Arial" w:hAnsi="Arial" w:cs="Arial"/>
              <w:sz w:val="22"/>
              <w:szCs w:val="22"/>
            </w:rPr>
            <w:delText xml:space="preserve"> or</w:delText>
          </w:r>
        </w:del>
      </w:ins>
      <w:ins w:id="56" w:author="Musich, Kelsey" w:date="2017-01-23T09:41:00Z">
        <w:del w:id="57" w:author="OConnor, Kathleen" w:date="2017-01-24T15:08:00Z">
          <w:r w:rsidR="000C14F2" w:rsidDel="000E5385">
            <w:rPr>
              <w:rFonts w:ascii="Arial" w:hAnsi="Arial" w:cs="Arial"/>
              <w:sz w:val="22"/>
              <w:szCs w:val="22"/>
            </w:rPr>
            <w:delText xml:space="preserve"> clay</w:delText>
          </w:r>
        </w:del>
        <w:r w:rsidR="000C14F2">
          <w:rPr>
            <w:rFonts w:ascii="Arial" w:hAnsi="Arial" w:cs="Arial"/>
            <w:sz w:val="22"/>
            <w:szCs w:val="22"/>
          </w:rPr>
          <w:t>)</w:t>
        </w:r>
      </w:ins>
      <w:ins w:id="58" w:author="OConnor, Kathleen" w:date="2017-01-24T15:08:00Z">
        <w:r>
          <w:rPr>
            <w:rFonts w:ascii="Arial" w:hAnsi="Arial" w:cs="Arial"/>
            <w:sz w:val="22"/>
            <w:szCs w:val="22"/>
          </w:rPr>
          <w:t xml:space="preserve"> &amp; Estimated, Associated, Quantities</w:t>
        </w:r>
      </w:ins>
      <w:ins w:id="59" w:author="Musich, Kelsey" w:date="2017-01-23T09:41:00Z">
        <w:r w:rsidR="000C14F2">
          <w:rPr>
            <w:rFonts w:ascii="Arial" w:hAnsi="Arial" w:cs="Arial"/>
            <w:sz w:val="22"/>
            <w:szCs w:val="22"/>
          </w:rPr>
          <w:t xml:space="preserve">: </w:t>
        </w:r>
      </w:ins>
      <w:ins w:id="60" w:author="Musich, Kelsey" w:date="2017-01-23T09:42:00Z">
        <w:del w:id="61" w:author="OConnor, Kathleen" w:date="2017-01-24T15:09:00Z">
          <w:r w:rsidR="000C14F2" w:rsidRPr="000E1676" w:rsidDel="000E5385">
            <w:rPr>
              <w:rFonts w:ascii="Arial" w:hAnsi="Arial" w:cs="Arial"/>
              <w:sz w:val="22"/>
              <w:szCs w:val="22"/>
            </w:rPr>
            <w:delText>__</w:delText>
          </w:r>
        </w:del>
      </w:ins>
      <w:ins w:id="62" w:author="OConnor, Kathleen" w:date="2017-01-24T15:09:00Z">
        <w:r>
          <w:rPr>
            <w:rFonts w:ascii="Arial" w:hAnsi="Arial" w:cs="Arial"/>
            <w:sz w:val="22"/>
            <w:szCs w:val="22"/>
          </w:rPr>
          <w:t xml:space="preserve">     </w:t>
        </w:r>
      </w:ins>
    </w:p>
    <w:p w:rsidR="000C14F2" w:rsidRDefault="000E5385">
      <w:pPr>
        <w:framePr w:w="10426" w:h="12240" w:hSpace="187" w:wrap="around" w:vAnchor="text" w:hAnchor="page" w:x="822" w:y="505" w:anchorLock="1"/>
        <w:spacing w:line="360" w:lineRule="auto"/>
        <w:rPr>
          <w:rFonts w:ascii="Arial" w:hAnsi="Arial" w:cs="Arial"/>
          <w:sz w:val="22"/>
          <w:szCs w:val="22"/>
        </w:rPr>
        <w:pPrChange w:id="63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ins w:id="64" w:author="OConnor, Kathleen" w:date="2017-01-24T15:09:00Z">
        <w:r w:rsidRPr="00AD268A">
          <w:rPr>
            <w:rFonts w:ascii="Arial" w:hAnsi="Arial" w:cs="Arial"/>
            <w:sz w:val="22"/>
            <w:szCs w:val="22"/>
          </w:rPr>
          <w:t>_____________________________________________________________</w:t>
        </w:r>
        <w:r>
          <w:rPr>
            <w:rFonts w:ascii="Arial" w:hAnsi="Arial" w:cs="Arial"/>
            <w:sz w:val="22"/>
            <w:szCs w:val="22"/>
          </w:rPr>
          <w:t>____</w:t>
        </w:r>
      </w:ins>
      <w:ins w:id="65" w:author="Musich, Kelsey" w:date="2017-01-23T09:42:00Z">
        <w:del w:id="66" w:author="OConnor, Kathleen" w:date="2017-01-24T15:09:00Z">
          <w:r w:rsidR="000C14F2" w:rsidRPr="000E1676" w:rsidDel="000E5385">
            <w:rPr>
              <w:rFonts w:ascii="Arial" w:hAnsi="Arial" w:cs="Arial"/>
              <w:sz w:val="22"/>
              <w:szCs w:val="22"/>
            </w:rPr>
            <w:delText>_______</w:delText>
          </w:r>
          <w:r w:rsidR="000C14F2" w:rsidDel="000E5385">
            <w:rPr>
              <w:rFonts w:ascii="Arial" w:hAnsi="Arial" w:cs="Arial"/>
              <w:sz w:val="22"/>
              <w:szCs w:val="22"/>
            </w:rPr>
            <w:delText>_</w:delText>
          </w:r>
        </w:del>
      </w:ins>
      <w:ins w:id="67" w:author="Musich, Kelsey" w:date="2017-01-23T09:45:00Z">
        <w:del w:id="68" w:author="OConnor, Kathleen" w:date="2017-01-24T15:09:00Z">
          <w:r w:rsidR="002D7055" w:rsidDel="000E5385">
            <w:rPr>
              <w:rFonts w:ascii="Arial" w:hAnsi="Arial" w:cs="Arial"/>
              <w:sz w:val="22"/>
              <w:szCs w:val="22"/>
            </w:rPr>
            <w:delText>_</w:delText>
          </w:r>
        </w:del>
      </w:ins>
      <w:ins w:id="69" w:author="Musich, Kelsey" w:date="2017-01-23T09:42:00Z">
        <w:del w:id="70" w:author="OConnor, Kathleen" w:date="2017-01-24T15:09:00Z">
          <w:r w:rsidR="000C14F2" w:rsidRPr="000E1676" w:rsidDel="000E5385">
            <w:rPr>
              <w:rFonts w:ascii="Arial" w:hAnsi="Arial" w:cs="Arial"/>
              <w:sz w:val="22"/>
              <w:szCs w:val="22"/>
            </w:rPr>
            <w:delText>_</w:delText>
          </w:r>
        </w:del>
      </w:ins>
      <w:ins w:id="71" w:author="Musich, Kelsey" w:date="2017-01-23T09:44:00Z">
        <w:del w:id="72" w:author="OConnor, Kathleen" w:date="2017-01-24T15:09:00Z">
          <w:r w:rsidR="002D7055" w:rsidRPr="000E1676" w:rsidDel="000E5385">
            <w:rPr>
              <w:rFonts w:ascii="Arial" w:hAnsi="Arial" w:cs="Arial"/>
              <w:sz w:val="22"/>
              <w:szCs w:val="22"/>
            </w:rPr>
            <w:delText>__</w:delText>
          </w:r>
        </w:del>
      </w:ins>
      <w:ins w:id="73" w:author="Musich, Kelsey" w:date="2017-01-23T09:42:00Z">
        <w:del w:id="74" w:author="OConnor, Kathleen" w:date="2017-01-24T15:09:00Z">
          <w:r w:rsidR="000C14F2" w:rsidRPr="000E1676" w:rsidDel="000E5385">
            <w:rPr>
              <w:rFonts w:ascii="Arial" w:hAnsi="Arial" w:cs="Arial"/>
              <w:sz w:val="22"/>
              <w:szCs w:val="22"/>
            </w:rPr>
            <w:delText>__</w:delText>
          </w:r>
        </w:del>
      </w:ins>
      <w:ins w:id="75" w:author="Musich, Kelsey" w:date="2017-01-23T09:44:00Z">
        <w:del w:id="76" w:author="OConnor, Kathleen" w:date="2017-01-24T15:09:00Z">
          <w:r w:rsidR="002D7055" w:rsidRPr="000E1676" w:rsidDel="000E5385">
            <w:rPr>
              <w:rFonts w:ascii="Arial" w:hAnsi="Arial" w:cs="Arial"/>
              <w:sz w:val="22"/>
              <w:szCs w:val="22"/>
            </w:rPr>
            <w:delText>____</w:delText>
          </w:r>
        </w:del>
      </w:ins>
      <w:ins w:id="77" w:author="Musich, Kelsey" w:date="2017-01-23T09:42:00Z">
        <w:del w:id="78" w:author="OConnor, Kathleen" w:date="2017-01-24T15:09:00Z">
          <w:r w:rsidR="000C14F2" w:rsidRPr="000E1676" w:rsidDel="000E5385">
            <w:rPr>
              <w:rFonts w:ascii="Arial" w:hAnsi="Arial" w:cs="Arial"/>
              <w:sz w:val="22"/>
              <w:szCs w:val="22"/>
            </w:rPr>
            <w:delText>_______</w:delText>
          </w:r>
        </w:del>
        <w:del w:id="79" w:author="O'Connor, Katie" w:date="2017-01-24T09:26:00Z">
          <w:r w:rsidR="000C14F2" w:rsidRPr="000E1676" w:rsidDel="00F42DAD">
            <w:rPr>
              <w:rFonts w:ascii="Arial" w:hAnsi="Arial" w:cs="Arial"/>
              <w:sz w:val="22"/>
              <w:szCs w:val="22"/>
            </w:rPr>
            <w:delText>_____</w:delText>
          </w:r>
        </w:del>
      </w:ins>
    </w:p>
    <w:p w:rsidR="004A2E80" w:rsidRDefault="000E5385">
      <w:pPr>
        <w:framePr w:w="10426" w:h="12240" w:hSpace="187" w:wrap="around" w:vAnchor="text" w:hAnchor="page" w:x="822" w:y="505" w:anchorLock="1"/>
        <w:spacing w:line="360" w:lineRule="auto"/>
        <w:rPr>
          <w:rFonts w:ascii="Arial" w:hAnsi="Arial" w:cs="Arial"/>
          <w:sz w:val="22"/>
          <w:szCs w:val="22"/>
        </w:rPr>
        <w:pPrChange w:id="80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ins w:id="81" w:author="OConnor, Kathleen" w:date="2017-01-24T15:10:00Z">
        <w:r>
          <w:rPr>
            <w:rFonts w:ascii="Arial" w:hAnsi="Arial" w:cs="Arial"/>
            <w:sz w:val="22"/>
            <w:szCs w:val="22"/>
          </w:rPr>
          <w:t>Applicable Phase I/II ESA for all Permanent Fill Material Included</w:t>
        </w:r>
      </w:ins>
      <w:del w:id="82" w:author="Musich, Kelsey" w:date="2017-01-23T11:46:00Z">
        <w:r w:rsidR="004A2E80" w:rsidDel="004F0ED9">
          <w:rPr>
            <w:rFonts w:ascii="Arial" w:hAnsi="Arial" w:cs="Arial"/>
            <w:sz w:val="22"/>
            <w:szCs w:val="22"/>
          </w:rPr>
          <w:delText xml:space="preserve">Source of </w:delText>
        </w:r>
      </w:del>
      <w:del w:id="83" w:author="OConnor, Kathleen" w:date="2017-01-24T15:09:00Z">
        <w:r w:rsidR="004A2E80" w:rsidDel="000E5385">
          <w:rPr>
            <w:rFonts w:ascii="Arial" w:hAnsi="Arial" w:cs="Arial"/>
            <w:sz w:val="22"/>
            <w:szCs w:val="22"/>
          </w:rPr>
          <w:delText>Material</w:delText>
        </w:r>
      </w:del>
      <w:ins w:id="84" w:author="Musich, Kelsey" w:date="2017-01-23T11:47:00Z">
        <w:del w:id="85" w:author="OConnor, Kathleen" w:date="2017-01-24T15:09:00Z">
          <w:r w:rsidR="004F0ED9" w:rsidDel="000E5385">
            <w:rPr>
              <w:rFonts w:ascii="Arial" w:hAnsi="Arial" w:cs="Arial"/>
              <w:sz w:val="22"/>
              <w:szCs w:val="22"/>
            </w:rPr>
            <w:delText xml:space="preserve"> Source</w:delText>
          </w:r>
        </w:del>
      </w:ins>
      <w:del w:id="86" w:author="OConnor, Kathleen" w:date="2017-01-24T15:09:00Z">
        <w:r w:rsidR="004A2E80" w:rsidDel="000E5385">
          <w:rPr>
            <w:rFonts w:ascii="Arial" w:hAnsi="Arial" w:cs="Arial"/>
            <w:sz w:val="22"/>
            <w:szCs w:val="22"/>
          </w:rPr>
          <w:delText>: ____________</w:delText>
        </w:r>
      </w:del>
      <w:ins w:id="87" w:author="Musich, Kelsey" w:date="2017-01-23T11:46:00Z">
        <w:del w:id="88" w:author="OConnor, Kathleen" w:date="2017-01-24T15:09:00Z">
          <w:r w:rsidR="004F0ED9" w:rsidDel="000E5385">
            <w:rPr>
              <w:rFonts w:ascii="Arial" w:hAnsi="Arial" w:cs="Arial"/>
              <w:sz w:val="22"/>
              <w:szCs w:val="22"/>
            </w:rPr>
            <w:delText>__</w:delText>
          </w:r>
        </w:del>
      </w:ins>
      <w:del w:id="89" w:author="OConnor, Kathleen" w:date="2017-01-24T15:09:00Z">
        <w:r w:rsidR="004A2E80" w:rsidDel="000E5385">
          <w:rPr>
            <w:rFonts w:ascii="Arial" w:hAnsi="Arial" w:cs="Arial"/>
            <w:sz w:val="22"/>
            <w:szCs w:val="22"/>
          </w:rPr>
          <w:delText>________________________</w:delText>
        </w:r>
      </w:del>
      <w:del w:id="90" w:author="Musich, Kelsey" w:date="2017-01-23T11:31:00Z">
        <w:r w:rsidR="004A2E80" w:rsidDel="00F71245">
          <w:rPr>
            <w:rFonts w:ascii="Arial" w:hAnsi="Arial" w:cs="Arial"/>
            <w:sz w:val="22"/>
            <w:szCs w:val="22"/>
          </w:rPr>
          <w:delText>__</w:delText>
        </w:r>
      </w:del>
      <w:del w:id="91" w:author="Musich, Kelsey" w:date="2017-01-23T11:32:00Z">
        <w:r w:rsidR="004A2E80" w:rsidDel="00F71245">
          <w:rPr>
            <w:rFonts w:ascii="Arial" w:hAnsi="Arial" w:cs="Arial"/>
            <w:sz w:val="22"/>
            <w:szCs w:val="22"/>
          </w:rPr>
          <w:delText>_</w:delText>
        </w:r>
      </w:del>
      <w:ins w:id="92" w:author="Musich, Kelsey" w:date="2017-01-23T11:45:00Z">
        <w:del w:id="93" w:author="OConnor, Kathleen" w:date="2017-01-24T15:10:00Z">
          <w:r w:rsidR="004F0ED9" w:rsidDel="000E5385">
            <w:rPr>
              <w:rFonts w:ascii="Arial" w:hAnsi="Arial" w:cs="Arial"/>
              <w:sz w:val="22"/>
              <w:szCs w:val="22"/>
            </w:rPr>
            <w:delText>Uncontaminated soil</w:delText>
          </w:r>
        </w:del>
      </w:ins>
      <w:ins w:id="94" w:author="Musich, Kelsey" w:date="2017-01-23T11:32:00Z">
        <w:del w:id="95" w:author="OConnor, Kathleen" w:date="2017-01-24T15:10:00Z">
          <w:r w:rsidR="00F71245" w:rsidDel="000E5385">
            <w:rPr>
              <w:rFonts w:ascii="Arial" w:hAnsi="Arial" w:cs="Arial"/>
              <w:sz w:val="22"/>
              <w:szCs w:val="22"/>
            </w:rPr>
            <w:delText xml:space="preserve"> form provided</w:delText>
          </w:r>
        </w:del>
      </w:ins>
      <w:ins w:id="96" w:author="Musich, Kelsey" w:date="2017-01-23T11:46:00Z">
        <w:r w:rsidR="004F0ED9">
          <w:rPr>
            <w:rFonts w:ascii="Arial" w:hAnsi="Arial" w:cs="Arial"/>
            <w:sz w:val="22"/>
            <w:szCs w:val="22"/>
          </w:rPr>
          <w:t xml:space="preserve">: </w:t>
        </w:r>
      </w:ins>
      <w:del w:id="97" w:author="Musich, Kelsey" w:date="2017-01-23T11:32:00Z">
        <w:r w:rsidR="004A2E80" w:rsidDel="00F71245">
          <w:rPr>
            <w:rFonts w:ascii="Arial" w:hAnsi="Arial" w:cs="Arial"/>
            <w:sz w:val="22"/>
            <w:szCs w:val="22"/>
          </w:rPr>
          <w:delText>______________</w:delText>
        </w:r>
      </w:del>
      <w:ins w:id="98" w:author="Musich, Kelsey" w:date="2017-01-23T11:45:00Z">
        <w:r w:rsidR="004F0ED9">
          <w:fldChar w:fldCharType="begin">
            <w:ffData>
              <w:name w:val="Check34"/>
              <w:enabled/>
              <w:calcOnExit w:val="0"/>
              <w:checkBox>
                <w:sizeAuto/>
                <w:default w:val="0"/>
                <w:checked w:val="0"/>
              </w:checkBox>
            </w:ffData>
          </w:fldChar>
        </w:r>
        <w:r w:rsidR="004F0ED9">
          <w:instrText xml:space="preserve"> FORMCHECKBOX </w:instrText>
        </w:r>
        <w:r w:rsidR="004743B7">
          <w:fldChar w:fldCharType="separate"/>
        </w:r>
        <w:r w:rsidR="004F0ED9">
          <w:fldChar w:fldCharType="end"/>
        </w:r>
        <w:r w:rsidR="004F0ED9" w:rsidRPr="005E69CD">
          <w:rPr>
            <w:rFonts w:ascii="Arial" w:hAnsi="Arial" w:cs="Arial"/>
            <w:sz w:val="20"/>
            <w:szCs w:val="20"/>
          </w:rPr>
          <w:t>Yes</w:t>
        </w:r>
        <w:r w:rsidR="004F0ED9" w:rsidRPr="000E1676">
          <w:rPr>
            <w:rFonts w:ascii="Arial" w:hAnsi="Arial" w:cs="Arial"/>
            <w:sz w:val="22"/>
            <w:szCs w:val="22"/>
          </w:rPr>
          <w:t xml:space="preserve"> </w:t>
        </w:r>
        <w:r w:rsidR="004F0ED9" w:rsidRPr="000E1676">
          <w:rPr>
            <w:rFonts w:ascii="Arial" w:hAnsi="Arial" w:cs="Arial"/>
            <w:sz w:val="22"/>
            <w:szCs w:val="22"/>
          </w:rPr>
          <w:fldChar w:fldCharType="begin">
            <w:ffData>
              <w:name w:val="Check34"/>
              <w:enabled/>
              <w:calcOnExit w:val="0"/>
              <w:checkBox>
                <w:sizeAuto/>
                <w:default w:val="0"/>
                <w:checked w:val="0"/>
              </w:checkBox>
            </w:ffData>
          </w:fldChar>
        </w:r>
        <w:r w:rsidR="004F0ED9" w:rsidRPr="000E1676">
          <w:rPr>
            <w:rFonts w:ascii="Arial" w:hAnsi="Arial" w:cs="Arial"/>
            <w:sz w:val="22"/>
            <w:szCs w:val="22"/>
          </w:rPr>
          <w:instrText xml:space="preserve"> FORMCHECKBOX </w:instrText>
        </w:r>
        <w:r w:rsidR="004743B7">
          <w:rPr>
            <w:rFonts w:ascii="Arial" w:hAnsi="Arial" w:cs="Arial"/>
            <w:sz w:val="22"/>
            <w:szCs w:val="22"/>
          </w:rPr>
        </w:r>
        <w:r w:rsidR="004743B7">
          <w:rPr>
            <w:rFonts w:ascii="Arial" w:hAnsi="Arial" w:cs="Arial"/>
            <w:sz w:val="22"/>
            <w:szCs w:val="22"/>
          </w:rPr>
          <w:fldChar w:fldCharType="separate"/>
        </w:r>
        <w:r w:rsidR="004F0ED9" w:rsidRPr="000E1676">
          <w:rPr>
            <w:rFonts w:ascii="Arial" w:hAnsi="Arial" w:cs="Arial"/>
            <w:sz w:val="22"/>
            <w:szCs w:val="22"/>
          </w:rPr>
          <w:fldChar w:fldCharType="end"/>
        </w:r>
        <w:r w:rsidR="004F0ED9" w:rsidRPr="005E69CD">
          <w:rPr>
            <w:rFonts w:ascii="Arial" w:hAnsi="Arial" w:cs="Arial"/>
            <w:sz w:val="20"/>
            <w:szCs w:val="20"/>
          </w:rPr>
          <w:t>No</w:t>
        </w:r>
      </w:ins>
      <w:del w:id="99" w:author="Musich, Kelsey" w:date="2017-01-23T11:45:00Z">
        <w:r w:rsidR="004A2E80" w:rsidDel="004F0ED9">
          <w:rPr>
            <w:rFonts w:ascii="Arial" w:hAnsi="Arial" w:cs="Arial"/>
            <w:sz w:val="22"/>
            <w:szCs w:val="22"/>
          </w:rPr>
          <w:delText>_____</w:delText>
        </w:r>
        <w:r w:rsidR="00A27B6B" w:rsidDel="004F0ED9">
          <w:rPr>
            <w:rFonts w:ascii="Arial" w:hAnsi="Arial" w:cs="Arial"/>
            <w:sz w:val="22"/>
            <w:szCs w:val="22"/>
          </w:rPr>
          <w:delText>_</w:delText>
        </w:r>
      </w:del>
    </w:p>
    <w:p w:rsidR="000A10B9" w:rsidRDefault="000A10B9">
      <w:pPr>
        <w:framePr w:w="10426" w:h="12240" w:hSpace="187" w:wrap="around" w:vAnchor="text" w:hAnchor="page" w:x="822" w:y="505" w:anchorLock="1"/>
        <w:spacing w:line="360" w:lineRule="auto"/>
        <w:rPr>
          <w:rFonts w:ascii="Arial" w:hAnsi="Arial" w:cs="Arial"/>
          <w:sz w:val="22"/>
          <w:szCs w:val="22"/>
        </w:rPr>
        <w:pPrChange w:id="100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r>
        <w:rPr>
          <w:rFonts w:ascii="Arial" w:hAnsi="Arial" w:cs="Arial"/>
          <w:sz w:val="22"/>
          <w:szCs w:val="22"/>
        </w:rPr>
        <w:t>NPDES Permit</w:t>
      </w:r>
      <w:r w:rsidR="000E1676">
        <w:rPr>
          <w:rFonts w:ascii="Arial" w:hAnsi="Arial" w:cs="Arial"/>
          <w:sz w:val="22"/>
          <w:szCs w:val="22"/>
        </w:rPr>
        <w:t xml:space="preserve"> No.</w:t>
      </w:r>
      <w:r w:rsidR="009536A7">
        <w:rPr>
          <w:rFonts w:ascii="Arial" w:hAnsi="Arial" w:cs="Arial"/>
          <w:sz w:val="22"/>
          <w:szCs w:val="22"/>
        </w:rPr>
        <w:t xml:space="preserve"> (if applicable)</w:t>
      </w:r>
      <w:r w:rsidR="00A27B6B">
        <w:rPr>
          <w:rFonts w:ascii="Arial" w:hAnsi="Arial" w:cs="Arial"/>
          <w:sz w:val="22"/>
          <w:szCs w:val="22"/>
        </w:rPr>
        <w:t>:</w:t>
      </w:r>
      <w:r w:rsidR="000E167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____</w:t>
      </w:r>
      <w:r w:rsidR="000E1676">
        <w:rPr>
          <w:rFonts w:ascii="Arial" w:hAnsi="Arial" w:cs="Arial"/>
          <w:sz w:val="22"/>
          <w:szCs w:val="22"/>
        </w:rPr>
        <w:t>_____________________________</w:t>
      </w:r>
      <w:r>
        <w:rPr>
          <w:rFonts w:ascii="Arial" w:hAnsi="Arial" w:cs="Arial"/>
          <w:sz w:val="22"/>
          <w:szCs w:val="22"/>
        </w:rPr>
        <w:t>____________</w:t>
      </w:r>
      <w:r w:rsidR="00A27B6B">
        <w:rPr>
          <w:rFonts w:ascii="Arial" w:hAnsi="Arial" w:cs="Arial"/>
          <w:sz w:val="22"/>
          <w:szCs w:val="22"/>
        </w:rPr>
        <w:t>__</w:t>
      </w:r>
    </w:p>
    <w:p w:rsidR="005E69CD" w:rsidRDefault="000A10B9">
      <w:pPr>
        <w:framePr w:w="10426" w:h="12240" w:hSpace="187" w:wrap="around" w:vAnchor="text" w:hAnchor="page" w:x="822" w:y="505" w:anchorLock="1"/>
        <w:rPr>
          <w:ins w:id="101" w:author="O'Connor, Katie" w:date="2017-01-24T09:55:00Z"/>
          <w:rFonts w:ascii="Arial" w:hAnsi="Arial" w:cs="Arial"/>
          <w:sz w:val="22"/>
          <w:szCs w:val="22"/>
        </w:rPr>
        <w:pPrChange w:id="102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r>
        <w:rPr>
          <w:rFonts w:ascii="Arial" w:hAnsi="Arial" w:cs="Arial"/>
          <w:sz w:val="22"/>
          <w:szCs w:val="22"/>
        </w:rPr>
        <w:t>Total Area</w:t>
      </w:r>
      <w:r w:rsidR="009536A7">
        <w:rPr>
          <w:rFonts w:ascii="Arial" w:hAnsi="Arial" w:cs="Arial"/>
          <w:sz w:val="22"/>
          <w:szCs w:val="22"/>
        </w:rPr>
        <w:t xml:space="preserve"> of Disturbance</w:t>
      </w:r>
      <w:r>
        <w:rPr>
          <w:rFonts w:ascii="Arial" w:hAnsi="Arial" w:cs="Arial"/>
          <w:sz w:val="22"/>
          <w:szCs w:val="22"/>
        </w:rPr>
        <w:t>: ____________</w:t>
      </w:r>
      <w:r w:rsidR="00A27B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Acre</w:t>
      </w:r>
      <w:r w:rsidR="00637014">
        <w:rPr>
          <w:rFonts w:ascii="Arial" w:hAnsi="Arial" w:cs="Arial"/>
          <w:sz w:val="22"/>
          <w:szCs w:val="22"/>
        </w:rPr>
        <w:t xml:space="preserve">  </w:t>
      </w:r>
      <w:r w:rsidR="00235FFB">
        <w:rPr>
          <w:rFonts w:ascii="Arial" w:hAnsi="Arial" w:cs="Arial"/>
          <w:sz w:val="22"/>
          <w:szCs w:val="22"/>
        </w:rPr>
        <w:tab/>
      </w:r>
      <w:r w:rsidR="00F71245">
        <w:rPr>
          <w:rFonts w:ascii="Arial" w:hAnsi="Arial" w:cs="Arial"/>
          <w:sz w:val="22"/>
          <w:szCs w:val="22"/>
        </w:rPr>
        <w:tab/>
      </w:r>
      <w:r w:rsidR="00F71245">
        <w:rPr>
          <w:rFonts w:ascii="Arial" w:hAnsi="Arial" w:cs="Arial"/>
          <w:sz w:val="22"/>
          <w:szCs w:val="22"/>
        </w:rPr>
        <w:tab/>
      </w:r>
      <w:r w:rsidR="00235FFB">
        <w:rPr>
          <w:rFonts w:ascii="Arial" w:hAnsi="Arial" w:cs="Arial"/>
          <w:sz w:val="22"/>
          <w:szCs w:val="22"/>
        </w:rPr>
        <w:tab/>
        <w:t>Comments</w:t>
      </w:r>
      <w:r w:rsidR="00637014">
        <w:rPr>
          <w:rFonts w:ascii="Arial" w:hAnsi="Arial" w:cs="Arial"/>
          <w:sz w:val="22"/>
          <w:szCs w:val="22"/>
        </w:rPr>
        <w:t xml:space="preserve"> </w:t>
      </w:r>
    </w:p>
    <w:p w:rsidR="0071178E" w:rsidRPr="000E1676" w:rsidDel="000E5385" w:rsidRDefault="00637014">
      <w:pPr>
        <w:framePr w:w="10426" w:h="12240" w:hSpace="187" w:wrap="around" w:vAnchor="text" w:hAnchor="page" w:x="822" w:y="505" w:anchorLock="1"/>
        <w:rPr>
          <w:del w:id="103" w:author="OConnor, Kathleen" w:date="2017-01-24T15:11:00Z"/>
          <w:rFonts w:ascii="Arial" w:hAnsi="Arial" w:cs="Arial"/>
          <w:sz w:val="22"/>
          <w:szCs w:val="22"/>
        </w:rPr>
        <w:pPrChange w:id="104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del w:id="105" w:author="OConnor, Kathleen" w:date="2017-01-24T15:10:00Z">
        <w:r w:rsidDel="000E5385">
          <w:rPr>
            <w:rFonts w:ascii="Arial" w:hAnsi="Arial" w:cs="Arial"/>
            <w:sz w:val="22"/>
            <w:szCs w:val="22"/>
          </w:rPr>
          <w:delText>Schedule Provided</w:delText>
        </w:r>
        <w:r w:rsidR="00CA584D" w:rsidDel="000E5385">
          <w:rPr>
            <w:rFonts w:ascii="Arial" w:hAnsi="Arial" w:cs="Arial"/>
            <w:sz w:val="22"/>
            <w:szCs w:val="22"/>
          </w:rPr>
          <w:delText>:</w:delText>
        </w:r>
        <w:r w:rsidR="0041465F" w:rsidDel="000E5385">
          <w:rPr>
            <w:rFonts w:ascii="Arial" w:hAnsi="Arial" w:cs="Arial"/>
            <w:sz w:val="22"/>
            <w:szCs w:val="22"/>
          </w:rPr>
          <w:tab/>
        </w:r>
        <w:r w:rsidR="0041465F" w:rsidDel="000E5385">
          <w:rPr>
            <w:rFonts w:ascii="Arial" w:hAnsi="Arial" w:cs="Arial"/>
            <w:sz w:val="22"/>
            <w:szCs w:val="22"/>
          </w:rPr>
          <w:tab/>
        </w:r>
        <w:r w:rsidR="0041465F" w:rsidDel="000E5385">
          <w:rPr>
            <w:rFonts w:ascii="Arial" w:hAnsi="Arial" w:cs="Arial"/>
            <w:sz w:val="22"/>
            <w:szCs w:val="22"/>
          </w:rPr>
          <w:tab/>
        </w:r>
        <w:r w:rsidR="0041465F" w:rsidDel="000E5385">
          <w:rPr>
            <w:rFonts w:ascii="Arial" w:hAnsi="Arial" w:cs="Arial"/>
            <w:sz w:val="22"/>
            <w:szCs w:val="22"/>
          </w:rPr>
          <w:tab/>
        </w:r>
        <w:r w:rsidR="00CA584D" w:rsidDel="000E5385">
          <w:fldChar w:fldCharType="begin">
            <w:ffData>
              <w:name w:val="Check34"/>
              <w:enabled/>
              <w:calcOnExit w:val="0"/>
              <w:checkBox>
                <w:sizeAuto/>
                <w:default w:val="0"/>
                <w:checked w:val="0"/>
              </w:checkBox>
            </w:ffData>
          </w:fldChar>
        </w:r>
        <w:r w:rsidR="00CA584D" w:rsidDel="000E5385">
          <w:delInstrText xml:space="preserve"> FORMCHECKBOX </w:delInstrText>
        </w:r>
        <w:r w:rsidR="004743B7">
          <w:fldChar w:fldCharType="separate"/>
        </w:r>
        <w:r w:rsidR="00CA584D" w:rsidDel="000E5385">
          <w:fldChar w:fldCharType="end"/>
        </w:r>
        <w:r w:rsidR="00CA584D" w:rsidRPr="000E1676" w:rsidDel="000E5385">
          <w:rPr>
            <w:rFonts w:ascii="Arial" w:hAnsi="Arial" w:cs="Arial"/>
            <w:sz w:val="22"/>
            <w:szCs w:val="22"/>
          </w:rPr>
          <w:delText xml:space="preserve">Yes </w:delText>
        </w:r>
        <w:r w:rsidR="00CA584D" w:rsidRPr="000E1676" w:rsidDel="000E5385">
          <w:rPr>
            <w:rFonts w:ascii="Arial" w:hAnsi="Arial" w:cs="Arial"/>
            <w:sz w:val="22"/>
            <w:szCs w:val="22"/>
          </w:rPr>
          <w:tab/>
        </w:r>
        <w:r w:rsidR="00CA584D" w:rsidRPr="000E1676" w:rsidDel="000E5385">
          <w:rPr>
            <w:rFonts w:ascii="Arial" w:hAnsi="Arial" w:cs="Arial"/>
            <w:sz w:val="22"/>
            <w:szCs w:val="22"/>
          </w:rPr>
          <w:tab/>
        </w:r>
        <w:r w:rsidR="00CA584D" w:rsidRPr="000E1676" w:rsidDel="000E5385">
          <w:rPr>
            <w:rFonts w:ascii="Arial" w:hAnsi="Arial" w:cs="Arial"/>
            <w:sz w:val="22"/>
            <w:szCs w:val="22"/>
          </w:rPr>
          <w:fldChar w:fldCharType="begin">
            <w:ffData>
              <w:name w:val="Check34"/>
              <w:enabled/>
              <w:calcOnExit w:val="0"/>
              <w:checkBox>
                <w:sizeAuto/>
                <w:default w:val="0"/>
                <w:checked w:val="0"/>
              </w:checkBox>
            </w:ffData>
          </w:fldChar>
        </w:r>
        <w:r w:rsidR="00CA584D" w:rsidRPr="000E1676" w:rsidDel="000E5385">
          <w:rPr>
            <w:rFonts w:ascii="Arial" w:hAnsi="Arial" w:cs="Arial"/>
            <w:sz w:val="22"/>
            <w:szCs w:val="22"/>
          </w:rPr>
          <w:delInstrText xml:space="preserve"> FORMCHECKBOX </w:delInstrText>
        </w:r>
        <w:r w:rsidR="004743B7">
          <w:rPr>
            <w:rFonts w:ascii="Arial" w:hAnsi="Arial" w:cs="Arial"/>
            <w:sz w:val="22"/>
            <w:szCs w:val="22"/>
          </w:rPr>
        </w:r>
        <w:r w:rsidR="004743B7">
          <w:rPr>
            <w:rFonts w:ascii="Arial" w:hAnsi="Arial" w:cs="Arial"/>
            <w:sz w:val="22"/>
            <w:szCs w:val="22"/>
          </w:rPr>
          <w:fldChar w:fldCharType="separate"/>
        </w:r>
        <w:r w:rsidR="00CA584D" w:rsidRPr="000E1676" w:rsidDel="000E5385">
          <w:rPr>
            <w:rFonts w:ascii="Arial" w:hAnsi="Arial" w:cs="Arial"/>
            <w:sz w:val="22"/>
            <w:szCs w:val="22"/>
          </w:rPr>
          <w:fldChar w:fldCharType="end"/>
        </w:r>
        <w:r w:rsidR="00CA584D" w:rsidRPr="000E1676" w:rsidDel="000E5385">
          <w:rPr>
            <w:rFonts w:ascii="Arial" w:hAnsi="Arial" w:cs="Arial"/>
            <w:sz w:val="22"/>
            <w:szCs w:val="22"/>
          </w:rPr>
          <w:delText>No</w:delText>
        </w:r>
        <w:r w:rsidRPr="000E1676" w:rsidDel="000E5385">
          <w:rPr>
            <w:rFonts w:ascii="Arial" w:hAnsi="Arial" w:cs="Arial"/>
            <w:sz w:val="22"/>
            <w:szCs w:val="22"/>
          </w:rPr>
          <w:delText xml:space="preserve">     _</w:delText>
        </w:r>
      </w:del>
      <w:del w:id="106" w:author="OConnor, Kathleen" w:date="2017-01-24T15:11:00Z">
        <w:r w:rsidRPr="000E1676" w:rsidDel="000E5385">
          <w:rPr>
            <w:rFonts w:ascii="Arial" w:hAnsi="Arial" w:cs="Arial"/>
            <w:sz w:val="22"/>
            <w:szCs w:val="22"/>
          </w:rPr>
          <w:delText>____________________</w:delText>
        </w:r>
      </w:del>
    </w:p>
    <w:p w:rsidR="003137FD" w:rsidRPr="000E1676" w:rsidRDefault="003137FD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07" w:author="OConnor, Kathleen" w:date="2017-01-24T15:34:00Z">
          <w:pPr>
            <w:framePr w:w="10426" w:h="12241" w:hSpace="180" w:wrap="around" w:vAnchor="text" w:hAnchor="page" w:x="817" w:y="501"/>
            <w:spacing w:before="120" w:line="360" w:lineRule="auto"/>
          </w:pPr>
        </w:pPrChange>
      </w:pPr>
      <w:r w:rsidRPr="000E1676">
        <w:rPr>
          <w:rFonts w:ascii="Arial" w:hAnsi="Arial" w:cs="Arial"/>
          <w:sz w:val="22"/>
          <w:szCs w:val="22"/>
        </w:rPr>
        <w:t>Existing Conditions Information</w:t>
      </w:r>
      <w:r w:rsidR="00EB1FEC" w:rsidRPr="000E1676">
        <w:rPr>
          <w:rFonts w:ascii="Arial" w:hAnsi="Arial" w:cs="Arial"/>
          <w:sz w:val="22"/>
          <w:szCs w:val="22"/>
        </w:rPr>
        <w:t xml:space="preserve"> Included</w:t>
      </w:r>
      <w:r w:rsidRPr="000E1676">
        <w:rPr>
          <w:rFonts w:ascii="Arial" w:hAnsi="Arial" w:cs="Arial"/>
          <w:sz w:val="22"/>
          <w:szCs w:val="22"/>
        </w:rPr>
        <w:t xml:space="preserve">: </w:t>
      </w:r>
      <w:r w:rsidR="00CC1C63" w:rsidRPr="000E1676">
        <w:rPr>
          <w:rFonts w:ascii="Arial" w:hAnsi="Arial" w:cs="Arial"/>
          <w:sz w:val="22"/>
          <w:szCs w:val="22"/>
        </w:rPr>
        <w:tab/>
      </w:r>
      <w:r w:rsidRPr="000E1676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1676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0E1676">
        <w:rPr>
          <w:rFonts w:ascii="Arial" w:hAnsi="Arial" w:cs="Arial"/>
          <w:sz w:val="22"/>
          <w:szCs w:val="22"/>
        </w:rPr>
        <w:fldChar w:fldCharType="end"/>
      </w:r>
      <w:r w:rsidRPr="000E1676">
        <w:rPr>
          <w:rFonts w:ascii="Arial" w:hAnsi="Arial" w:cs="Arial"/>
          <w:sz w:val="22"/>
          <w:szCs w:val="22"/>
        </w:rPr>
        <w:t xml:space="preserve">Yes </w:t>
      </w:r>
      <w:r w:rsidR="00CC1C63" w:rsidRPr="000E1676">
        <w:rPr>
          <w:rFonts w:ascii="Arial" w:hAnsi="Arial" w:cs="Arial"/>
          <w:sz w:val="22"/>
          <w:szCs w:val="22"/>
        </w:rPr>
        <w:tab/>
      </w:r>
      <w:r w:rsidR="00CC1C63" w:rsidRPr="000E1676">
        <w:rPr>
          <w:rFonts w:ascii="Arial" w:hAnsi="Arial" w:cs="Arial"/>
          <w:sz w:val="22"/>
          <w:szCs w:val="22"/>
        </w:rPr>
        <w:tab/>
      </w:r>
      <w:r w:rsidRPr="000E1676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1676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0E1676">
        <w:rPr>
          <w:rFonts w:ascii="Arial" w:hAnsi="Arial" w:cs="Arial"/>
          <w:sz w:val="22"/>
          <w:szCs w:val="22"/>
        </w:rPr>
        <w:fldChar w:fldCharType="end"/>
      </w:r>
      <w:r w:rsidRPr="000E1676">
        <w:rPr>
          <w:rFonts w:ascii="Arial" w:hAnsi="Arial" w:cs="Arial"/>
          <w:sz w:val="22"/>
          <w:szCs w:val="22"/>
        </w:rPr>
        <w:t>No</w:t>
      </w:r>
      <w:r w:rsidR="00637014" w:rsidRPr="000E1676">
        <w:rPr>
          <w:rFonts w:ascii="Arial" w:hAnsi="Arial" w:cs="Arial"/>
          <w:sz w:val="22"/>
          <w:szCs w:val="22"/>
        </w:rPr>
        <w:t xml:space="preserve">     _____________________</w:t>
      </w:r>
    </w:p>
    <w:p w:rsidR="00A619F3" w:rsidRPr="000E1676" w:rsidRDefault="00A250E1">
      <w:pPr>
        <w:framePr w:w="10426" w:h="12240" w:hSpace="187" w:wrap="around" w:vAnchor="text" w:hAnchor="page" w:x="822" w:y="505" w:anchorLock="1"/>
        <w:spacing w:line="360" w:lineRule="auto"/>
        <w:rPr>
          <w:rFonts w:ascii="Arial" w:hAnsi="Arial" w:cs="Arial"/>
          <w:sz w:val="22"/>
          <w:szCs w:val="22"/>
        </w:rPr>
        <w:pPrChange w:id="108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r w:rsidRPr="000E1676">
        <w:rPr>
          <w:rFonts w:ascii="Arial" w:hAnsi="Arial" w:cs="Arial"/>
          <w:sz w:val="22"/>
          <w:szCs w:val="22"/>
        </w:rPr>
        <w:t xml:space="preserve">Temp. &amp; Perm. </w:t>
      </w:r>
      <w:r w:rsidR="00A619F3" w:rsidRPr="000E1676">
        <w:rPr>
          <w:rFonts w:ascii="Arial" w:hAnsi="Arial" w:cs="Arial"/>
          <w:sz w:val="22"/>
          <w:szCs w:val="22"/>
        </w:rPr>
        <w:t>Restoration</w:t>
      </w:r>
      <w:r w:rsidRPr="000E1676">
        <w:rPr>
          <w:rFonts w:ascii="Arial" w:hAnsi="Arial" w:cs="Arial"/>
          <w:sz w:val="22"/>
          <w:szCs w:val="22"/>
        </w:rPr>
        <w:t xml:space="preserve"> Included</w:t>
      </w:r>
      <w:r w:rsidR="00A619F3" w:rsidRPr="000E1676">
        <w:rPr>
          <w:rFonts w:ascii="Arial" w:hAnsi="Arial" w:cs="Arial"/>
          <w:sz w:val="22"/>
          <w:szCs w:val="22"/>
        </w:rPr>
        <w:t>:</w:t>
      </w:r>
      <w:r w:rsidR="00CC1C63" w:rsidRPr="000E1676">
        <w:rPr>
          <w:rFonts w:ascii="Arial" w:hAnsi="Arial" w:cs="Arial"/>
          <w:sz w:val="22"/>
          <w:szCs w:val="22"/>
        </w:rPr>
        <w:tab/>
      </w:r>
      <w:r w:rsidR="00A619F3" w:rsidRPr="000E1676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619F3" w:rsidRPr="000E1676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="00A619F3" w:rsidRPr="000E1676">
        <w:rPr>
          <w:rFonts w:ascii="Arial" w:hAnsi="Arial" w:cs="Arial"/>
          <w:sz w:val="22"/>
          <w:szCs w:val="22"/>
        </w:rPr>
        <w:fldChar w:fldCharType="end"/>
      </w:r>
      <w:r w:rsidR="00A619F3" w:rsidRPr="000E1676">
        <w:rPr>
          <w:rFonts w:ascii="Arial" w:hAnsi="Arial" w:cs="Arial"/>
          <w:sz w:val="22"/>
          <w:szCs w:val="22"/>
        </w:rPr>
        <w:t xml:space="preserve">Yes </w:t>
      </w:r>
      <w:r w:rsidR="00CC1C63" w:rsidRPr="000E1676">
        <w:rPr>
          <w:rFonts w:ascii="Arial" w:hAnsi="Arial" w:cs="Arial"/>
          <w:sz w:val="22"/>
          <w:szCs w:val="22"/>
        </w:rPr>
        <w:tab/>
      </w:r>
      <w:r w:rsidR="00CC1C63" w:rsidRPr="000E1676">
        <w:rPr>
          <w:rFonts w:ascii="Arial" w:hAnsi="Arial" w:cs="Arial"/>
          <w:sz w:val="22"/>
          <w:szCs w:val="22"/>
        </w:rPr>
        <w:tab/>
      </w:r>
      <w:r w:rsidR="00A619F3" w:rsidRPr="000E1676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619F3" w:rsidRPr="000E1676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="00A619F3" w:rsidRPr="000E1676">
        <w:rPr>
          <w:rFonts w:ascii="Arial" w:hAnsi="Arial" w:cs="Arial"/>
          <w:sz w:val="22"/>
          <w:szCs w:val="22"/>
        </w:rPr>
        <w:fldChar w:fldCharType="end"/>
      </w:r>
      <w:r w:rsidR="00A619F3" w:rsidRPr="000E1676">
        <w:rPr>
          <w:rFonts w:ascii="Arial" w:hAnsi="Arial" w:cs="Arial"/>
          <w:sz w:val="22"/>
          <w:szCs w:val="22"/>
        </w:rPr>
        <w:t>No</w:t>
      </w:r>
      <w:r w:rsidR="00637014" w:rsidRPr="000E1676">
        <w:rPr>
          <w:rFonts w:ascii="Arial" w:hAnsi="Arial" w:cs="Arial"/>
          <w:sz w:val="22"/>
          <w:szCs w:val="22"/>
        </w:rPr>
        <w:t xml:space="preserve">     _____________________</w:t>
      </w:r>
    </w:p>
    <w:p w:rsidR="009536A7" w:rsidRPr="000E1676" w:rsidDel="00235FFB" w:rsidRDefault="003272CD">
      <w:pPr>
        <w:framePr w:w="10426" w:h="12240" w:hSpace="187" w:wrap="around" w:vAnchor="text" w:hAnchor="page" w:x="822" w:y="505" w:anchorLock="1"/>
        <w:spacing w:line="360" w:lineRule="auto"/>
        <w:rPr>
          <w:del w:id="109" w:author="Musich, Kelsey" w:date="2017-01-23T10:50:00Z"/>
          <w:rFonts w:ascii="Arial" w:hAnsi="Arial" w:cs="Arial"/>
          <w:sz w:val="22"/>
          <w:szCs w:val="22"/>
        </w:rPr>
        <w:pPrChange w:id="110" w:author="OConnor, Kathleen" w:date="2017-01-24T15:34:00Z">
          <w:pPr>
            <w:framePr w:w="10426" w:h="12241" w:hSpace="180" w:wrap="around" w:vAnchor="text" w:hAnchor="page" w:x="817" w:y="501"/>
            <w:spacing w:line="360" w:lineRule="auto"/>
          </w:pPr>
        </w:pPrChange>
      </w:pPr>
      <w:r w:rsidRPr="000E1676">
        <w:rPr>
          <w:rFonts w:ascii="Arial" w:hAnsi="Arial" w:cs="Arial"/>
          <w:sz w:val="22"/>
          <w:szCs w:val="22"/>
        </w:rPr>
        <w:t>M.O.T Information Included</w:t>
      </w:r>
      <w:r w:rsidR="009536A7" w:rsidRPr="000E1676">
        <w:rPr>
          <w:rFonts w:ascii="Arial" w:hAnsi="Arial" w:cs="Arial"/>
          <w:sz w:val="22"/>
          <w:szCs w:val="22"/>
        </w:rPr>
        <w:t>:</w:t>
      </w:r>
      <w:r w:rsidR="009536A7" w:rsidRPr="000E1676">
        <w:rPr>
          <w:rFonts w:ascii="Arial" w:hAnsi="Arial" w:cs="Arial"/>
          <w:sz w:val="22"/>
          <w:szCs w:val="22"/>
        </w:rPr>
        <w:tab/>
        <w:t xml:space="preserve"> </w:t>
      </w:r>
      <w:r w:rsidR="009536A7" w:rsidRPr="000E1676">
        <w:rPr>
          <w:rFonts w:ascii="Arial" w:hAnsi="Arial" w:cs="Arial"/>
          <w:sz w:val="22"/>
          <w:szCs w:val="22"/>
        </w:rPr>
        <w:tab/>
      </w:r>
      <w:r w:rsidR="009536A7" w:rsidRPr="000E1676">
        <w:rPr>
          <w:rFonts w:ascii="Arial" w:hAnsi="Arial" w:cs="Arial"/>
          <w:sz w:val="22"/>
          <w:szCs w:val="22"/>
        </w:rPr>
        <w:tab/>
      </w:r>
      <w:r w:rsidR="009536A7" w:rsidRPr="000E1676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536A7" w:rsidRPr="000E1676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="009536A7" w:rsidRPr="000E1676">
        <w:rPr>
          <w:rFonts w:ascii="Arial" w:hAnsi="Arial" w:cs="Arial"/>
          <w:sz w:val="22"/>
          <w:szCs w:val="22"/>
        </w:rPr>
        <w:fldChar w:fldCharType="end"/>
      </w:r>
      <w:r w:rsidR="009536A7" w:rsidRPr="000E1676">
        <w:rPr>
          <w:rFonts w:ascii="Arial" w:hAnsi="Arial" w:cs="Arial"/>
          <w:sz w:val="22"/>
          <w:szCs w:val="22"/>
        </w:rPr>
        <w:t xml:space="preserve">Yes </w:t>
      </w:r>
      <w:r w:rsidR="009536A7" w:rsidRPr="000E1676">
        <w:rPr>
          <w:rFonts w:ascii="Arial" w:hAnsi="Arial" w:cs="Arial"/>
          <w:sz w:val="22"/>
          <w:szCs w:val="22"/>
        </w:rPr>
        <w:tab/>
      </w:r>
      <w:r w:rsidR="009536A7" w:rsidRPr="000E1676">
        <w:rPr>
          <w:rFonts w:ascii="Arial" w:hAnsi="Arial" w:cs="Arial"/>
          <w:sz w:val="22"/>
          <w:szCs w:val="22"/>
        </w:rPr>
        <w:tab/>
      </w:r>
      <w:r w:rsidR="009536A7" w:rsidRPr="000E1676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536A7" w:rsidRPr="000E1676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="009536A7" w:rsidRPr="000E1676">
        <w:rPr>
          <w:rFonts w:ascii="Arial" w:hAnsi="Arial" w:cs="Arial"/>
          <w:sz w:val="22"/>
          <w:szCs w:val="22"/>
        </w:rPr>
        <w:fldChar w:fldCharType="end"/>
      </w:r>
      <w:r w:rsidR="009536A7" w:rsidRPr="000E1676">
        <w:rPr>
          <w:rFonts w:ascii="Arial" w:hAnsi="Arial" w:cs="Arial"/>
          <w:sz w:val="22"/>
          <w:szCs w:val="22"/>
        </w:rPr>
        <w:t>No</w:t>
      </w:r>
      <w:r w:rsidR="00637014" w:rsidRPr="000E1676">
        <w:rPr>
          <w:rFonts w:ascii="Arial" w:hAnsi="Arial" w:cs="Arial"/>
          <w:sz w:val="22"/>
          <w:szCs w:val="22"/>
        </w:rPr>
        <w:t xml:space="preserve">     _____________________</w:t>
      </w:r>
    </w:p>
    <w:p w:rsidR="00781DA9" w:rsidRDefault="00894ED4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11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del w:id="112" w:author="Musich, Kelsey" w:date="2017-01-23T09:48:00Z">
        <w:r w:rsidDel="002D7055">
          <w:rPr>
            <w:rFonts w:ascii="Arial" w:hAnsi="Arial" w:cs="Arial"/>
            <w:sz w:val="22"/>
            <w:szCs w:val="22"/>
          </w:rPr>
          <w:delText xml:space="preserve"> </w:delText>
        </w:r>
      </w:del>
    </w:p>
    <w:p w:rsidR="005E69CD" w:rsidRDefault="005E69CD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13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r>
        <w:rPr>
          <w:rFonts w:ascii="Arial" w:hAnsi="Arial" w:cs="Arial"/>
          <w:sz w:val="22"/>
          <w:szCs w:val="22"/>
        </w:rPr>
        <w:t>Additional Comments:</w:t>
      </w:r>
    </w:p>
    <w:p w:rsidR="005E69CD" w:rsidRDefault="005E69CD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14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r w:rsidRPr="00AD268A">
        <w:rPr>
          <w:rFonts w:ascii="Arial" w:hAnsi="Arial" w:cs="Arial"/>
          <w:sz w:val="22"/>
          <w:szCs w:val="22"/>
        </w:rPr>
        <w:t>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</w:t>
      </w:r>
    </w:p>
    <w:p w:rsidR="005E69CD" w:rsidRDefault="005E69CD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15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r w:rsidRPr="00AD268A">
        <w:rPr>
          <w:rFonts w:ascii="Arial" w:hAnsi="Arial" w:cs="Arial"/>
          <w:sz w:val="22"/>
          <w:szCs w:val="22"/>
        </w:rPr>
        <w:t>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</w:t>
      </w:r>
    </w:p>
    <w:p w:rsidR="005E69CD" w:rsidRDefault="005E69CD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16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r w:rsidRPr="00AD268A">
        <w:rPr>
          <w:rFonts w:ascii="Arial" w:hAnsi="Arial" w:cs="Arial"/>
          <w:sz w:val="22"/>
          <w:szCs w:val="22"/>
        </w:rPr>
        <w:t>_____________________________________________________________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</w:t>
      </w:r>
    </w:p>
    <w:p w:rsidR="005E69CD" w:rsidRDefault="005E69CD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17" w:author="OConnor, Kathleen" w:date="2017-01-24T15:34:00Z">
          <w:pPr>
            <w:framePr w:w="10426" w:h="12241" w:hSpace="180" w:wrap="around" w:vAnchor="text" w:hAnchor="page" w:x="817" w:y="501"/>
          </w:pPr>
        </w:pPrChange>
      </w:pPr>
    </w:p>
    <w:p w:rsidR="0060493F" w:rsidRDefault="00781DA9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18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r>
        <w:rPr>
          <w:rFonts w:ascii="Arial" w:hAnsi="Arial" w:cs="Arial"/>
          <w:sz w:val="22"/>
          <w:szCs w:val="22"/>
        </w:rPr>
        <w:t>R</w:t>
      </w:r>
      <w:r w:rsidR="00A619F3" w:rsidRPr="0060493F">
        <w:rPr>
          <w:rFonts w:ascii="Arial" w:hAnsi="Arial" w:cs="Arial"/>
          <w:sz w:val="22"/>
          <w:szCs w:val="22"/>
        </w:rPr>
        <w:t>eviewed by:</w:t>
      </w:r>
    </w:p>
    <w:p w:rsidR="0060493F" w:rsidRDefault="0060493F">
      <w:pPr>
        <w:framePr w:w="10426" w:h="12240" w:hSpace="187" w:wrap="around" w:vAnchor="text" w:hAnchor="page" w:x="822" w:y="505" w:anchorLock="1"/>
        <w:tabs>
          <w:tab w:val="left" w:pos="8280"/>
        </w:tabs>
        <w:rPr>
          <w:rFonts w:ascii="Arial" w:hAnsi="Arial" w:cs="Arial"/>
          <w:sz w:val="22"/>
          <w:szCs w:val="22"/>
        </w:rPr>
        <w:pPrChange w:id="119" w:author="OConnor, Kathleen" w:date="2017-01-24T15:34:00Z">
          <w:pPr>
            <w:framePr w:w="10426" w:h="12241" w:hSpace="180" w:wrap="around" w:vAnchor="text" w:hAnchor="page" w:x="817" w:y="501"/>
            <w:tabs>
              <w:tab w:val="left" w:pos="8280"/>
            </w:tabs>
          </w:pPr>
        </w:pPrChange>
      </w:pPr>
      <w:r w:rsidRPr="0060493F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493F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60493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Construc</w:t>
      </w:r>
      <w:r w:rsidRPr="0060493F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ion</w:t>
      </w:r>
      <w:r w:rsidRPr="0060493F">
        <w:rPr>
          <w:rFonts w:ascii="Arial" w:hAnsi="Arial" w:cs="Arial"/>
          <w:sz w:val="22"/>
          <w:szCs w:val="22"/>
        </w:rPr>
        <w:t xml:space="preserve"> Manager (CM</w:t>
      </w:r>
      <w:r>
        <w:rPr>
          <w:rFonts w:ascii="Arial" w:hAnsi="Arial" w:cs="Arial"/>
          <w:sz w:val="22"/>
          <w:szCs w:val="22"/>
        </w:rPr>
        <w:t xml:space="preserve">)  </w:t>
      </w:r>
      <w:ins w:id="120" w:author="O'Connor, Katie" w:date="2017-01-24T09:29:00Z">
        <w:r w:rsidR="00F42DAD">
          <w:rPr>
            <w:rFonts w:ascii="Arial" w:hAnsi="Arial" w:cs="Arial"/>
            <w:sz w:val="22"/>
            <w:szCs w:val="22"/>
          </w:rPr>
          <w:t xml:space="preserve">                   </w:t>
        </w:r>
      </w:ins>
      <w:del w:id="121" w:author="O'Connor, Katie" w:date="2017-01-24T09:29:00Z">
        <w:r w:rsidR="000E1676" w:rsidDel="00F42DAD">
          <w:rPr>
            <w:rFonts w:ascii="Arial" w:hAnsi="Arial" w:cs="Arial"/>
            <w:sz w:val="22"/>
            <w:szCs w:val="22"/>
          </w:rPr>
          <w:tab/>
        </w:r>
        <w:r w:rsidR="000E1676" w:rsidDel="00F42DAD">
          <w:rPr>
            <w:rFonts w:ascii="Arial" w:hAnsi="Arial" w:cs="Arial"/>
            <w:sz w:val="22"/>
            <w:szCs w:val="22"/>
          </w:rPr>
          <w:tab/>
        </w:r>
      </w:del>
      <w:r w:rsidRPr="0060493F">
        <w:rPr>
          <w:rFonts w:ascii="Arial" w:hAnsi="Arial" w:cs="Arial"/>
          <w:sz w:val="22"/>
          <w:szCs w:val="22"/>
        </w:rPr>
        <w:t>Name</w:t>
      </w:r>
      <w:proofErr w:type="gramStart"/>
      <w:r w:rsidRPr="0060493F">
        <w:rPr>
          <w:rFonts w:ascii="Arial" w:hAnsi="Arial" w:cs="Arial"/>
          <w:sz w:val="22"/>
          <w:szCs w:val="22"/>
        </w:rPr>
        <w:t>:</w:t>
      </w:r>
      <w:proofErr w:type="gramEnd"/>
      <w:del w:id="122" w:author="O'Connor, Katie" w:date="2017-01-24T09:29:00Z">
        <w:r w:rsidRPr="0060493F" w:rsidDel="00F42DAD">
          <w:rPr>
            <w:rFonts w:ascii="Arial" w:hAnsi="Arial" w:cs="Arial"/>
            <w:sz w:val="22"/>
            <w:szCs w:val="22"/>
          </w:rPr>
          <w:delText xml:space="preserve"> </w:delText>
        </w:r>
      </w:del>
      <w:r w:rsidRPr="0060493F">
        <w:rPr>
          <w:rFonts w:ascii="Arial" w:hAnsi="Arial" w:cs="Arial"/>
          <w:sz w:val="22"/>
          <w:szCs w:val="22"/>
        </w:rPr>
        <w:t>_________________________</w:t>
      </w:r>
      <w:del w:id="123" w:author="O'Connor, Katie" w:date="2017-01-24T09:29:00Z">
        <w:r w:rsidRPr="0060493F" w:rsidDel="00F42DAD">
          <w:rPr>
            <w:rFonts w:ascii="Arial" w:hAnsi="Arial" w:cs="Arial"/>
            <w:sz w:val="22"/>
            <w:szCs w:val="22"/>
          </w:rPr>
          <w:delText>_</w:delText>
        </w:r>
      </w:del>
      <w:r>
        <w:rPr>
          <w:rFonts w:ascii="Arial" w:hAnsi="Arial" w:cs="Arial"/>
          <w:sz w:val="22"/>
          <w:szCs w:val="22"/>
        </w:rPr>
        <w:t xml:space="preserve"> </w:t>
      </w:r>
      <w:r w:rsidRPr="0060493F">
        <w:rPr>
          <w:rFonts w:ascii="Arial" w:hAnsi="Arial" w:cs="Arial"/>
          <w:sz w:val="22"/>
          <w:szCs w:val="22"/>
        </w:rPr>
        <w:t>Date: ___________</w:t>
      </w:r>
    </w:p>
    <w:p w:rsidR="000E1676" w:rsidRPr="004F0ED9" w:rsidDel="004F0ED9" w:rsidRDefault="000E1676">
      <w:pPr>
        <w:framePr w:w="10426" w:h="12240" w:hSpace="187" w:wrap="around" w:vAnchor="text" w:hAnchor="page" w:x="822" w:y="505" w:anchorLock="1"/>
        <w:rPr>
          <w:del w:id="124" w:author="Musich, Kelsey" w:date="2017-01-23T11:53:00Z"/>
          <w:rFonts w:ascii="Arial" w:hAnsi="Arial" w:cs="Arial"/>
          <w:sz w:val="16"/>
          <w:szCs w:val="16"/>
        </w:rPr>
        <w:pPrChange w:id="125" w:author="OConnor, Kathleen" w:date="2017-01-24T15:34:00Z">
          <w:pPr>
            <w:framePr w:w="10426" w:h="12241" w:hSpace="180" w:wrap="around" w:vAnchor="text" w:hAnchor="page" w:x="817" w:y="501"/>
          </w:pPr>
        </w:pPrChange>
      </w:pPr>
    </w:p>
    <w:p w:rsidR="000E1676" w:rsidRDefault="000E1676">
      <w:pPr>
        <w:framePr w:w="10426" w:h="12240" w:hSpace="187" w:wrap="around" w:vAnchor="text" w:hAnchor="page" w:x="822" w:y="505" w:anchorLock="1"/>
        <w:tabs>
          <w:tab w:val="left" w:pos="4320"/>
        </w:tabs>
        <w:rPr>
          <w:rFonts w:ascii="Arial" w:hAnsi="Arial" w:cs="Arial"/>
          <w:sz w:val="22"/>
          <w:szCs w:val="22"/>
        </w:rPr>
        <w:pPrChange w:id="126" w:author="OConnor, Kathleen" w:date="2017-01-24T15:34:00Z">
          <w:pPr>
            <w:framePr w:w="10426" w:h="12241" w:hSpace="180" w:wrap="around" w:vAnchor="text" w:hAnchor="page" w:x="817" w:y="501"/>
            <w:tabs>
              <w:tab w:val="left" w:pos="4320"/>
            </w:tabs>
          </w:pPr>
        </w:pPrChange>
      </w:pPr>
      <w:r w:rsidRPr="0060493F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493F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60493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Construc</w:t>
      </w:r>
      <w:r w:rsidRPr="0060493F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ion</w:t>
      </w:r>
      <w:r w:rsidRPr="0060493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Corridor </w:t>
      </w:r>
      <w:r w:rsidRPr="0060493F">
        <w:rPr>
          <w:rFonts w:ascii="Arial" w:hAnsi="Arial" w:cs="Arial"/>
          <w:sz w:val="22"/>
          <w:szCs w:val="22"/>
        </w:rPr>
        <w:t>Manager (C</w:t>
      </w:r>
      <w:r>
        <w:rPr>
          <w:rFonts w:ascii="Arial" w:hAnsi="Arial" w:cs="Arial"/>
          <w:sz w:val="22"/>
          <w:szCs w:val="22"/>
        </w:rPr>
        <w:t>C</w:t>
      </w:r>
      <w:r w:rsidRPr="0060493F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ab/>
      </w:r>
      <w:r w:rsidRPr="0060493F">
        <w:rPr>
          <w:rFonts w:ascii="Arial" w:hAnsi="Arial" w:cs="Arial"/>
          <w:sz w:val="22"/>
          <w:szCs w:val="22"/>
        </w:rPr>
        <w:t>Name: __________________________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60493F">
        <w:rPr>
          <w:rFonts w:ascii="Arial" w:hAnsi="Arial" w:cs="Arial"/>
          <w:sz w:val="22"/>
          <w:szCs w:val="22"/>
        </w:rPr>
        <w:t>Date: ___________</w:t>
      </w:r>
    </w:p>
    <w:p w:rsidR="0060493F" w:rsidRPr="004F0ED9" w:rsidRDefault="0060493F">
      <w:pPr>
        <w:framePr w:w="10426" w:h="12240" w:hSpace="187" w:wrap="around" w:vAnchor="text" w:hAnchor="page" w:x="822" w:y="505" w:anchorLock="1"/>
        <w:rPr>
          <w:rFonts w:ascii="Arial" w:hAnsi="Arial" w:cs="Arial"/>
          <w:sz w:val="16"/>
          <w:szCs w:val="16"/>
        </w:rPr>
        <w:pPrChange w:id="127" w:author="OConnor, Kathleen" w:date="2017-01-24T15:34:00Z">
          <w:pPr>
            <w:framePr w:w="10426" w:h="12241" w:hSpace="180" w:wrap="around" w:vAnchor="text" w:hAnchor="page" w:x="817" w:y="501"/>
          </w:pPr>
        </w:pPrChange>
      </w:pPr>
    </w:p>
    <w:p w:rsidR="00A619F3" w:rsidRDefault="00A619F3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28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r w:rsidRPr="0060493F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493F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60493F">
        <w:rPr>
          <w:rFonts w:ascii="Arial" w:hAnsi="Arial" w:cs="Arial"/>
          <w:sz w:val="22"/>
          <w:szCs w:val="22"/>
        </w:rPr>
        <w:fldChar w:fldCharType="end"/>
      </w:r>
      <w:r w:rsidRPr="0060493F">
        <w:rPr>
          <w:rFonts w:ascii="Arial" w:hAnsi="Arial" w:cs="Arial"/>
          <w:sz w:val="22"/>
          <w:szCs w:val="22"/>
        </w:rPr>
        <w:t xml:space="preserve"> </w:t>
      </w:r>
      <w:r w:rsidR="00F42DAD">
        <w:rPr>
          <w:rFonts w:ascii="Arial" w:hAnsi="Arial" w:cs="Arial"/>
          <w:sz w:val="22"/>
          <w:szCs w:val="22"/>
        </w:rPr>
        <w:t xml:space="preserve">Illinois Tollway </w:t>
      </w:r>
      <w:r w:rsidRPr="0060493F">
        <w:rPr>
          <w:rFonts w:ascii="Arial" w:hAnsi="Arial" w:cs="Arial"/>
          <w:sz w:val="22"/>
          <w:szCs w:val="22"/>
        </w:rPr>
        <w:t xml:space="preserve">Project </w:t>
      </w:r>
      <w:r w:rsidR="0060493F" w:rsidRPr="0060493F">
        <w:rPr>
          <w:rFonts w:ascii="Arial" w:hAnsi="Arial" w:cs="Arial"/>
          <w:sz w:val="22"/>
          <w:szCs w:val="22"/>
        </w:rPr>
        <w:t>Manager (</w:t>
      </w:r>
      <w:r w:rsidRPr="0060493F">
        <w:rPr>
          <w:rFonts w:ascii="Arial" w:hAnsi="Arial" w:cs="Arial"/>
          <w:sz w:val="22"/>
          <w:szCs w:val="22"/>
        </w:rPr>
        <w:t>PM</w:t>
      </w:r>
      <w:r w:rsidR="0060493F" w:rsidRPr="0060493F">
        <w:rPr>
          <w:rFonts w:ascii="Arial" w:hAnsi="Arial" w:cs="Arial"/>
          <w:sz w:val="22"/>
          <w:szCs w:val="22"/>
        </w:rPr>
        <w:t>)</w:t>
      </w:r>
      <w:r w:rsidR="0060493F" w:rsidRPr="0060493F">
        <w:rPr>
          <w:rFonts w:ascii="Arial" w:hAnsi="Arial" w:cs="Arial"/>
          <w:sz w:val="22"/>
          <w:szCs w:val="22"/>
        </w:rPr>
        <w:tab/>
      </w:r>
      <w:del w:id="129" w:author="O'Connor, Katie" w:date="2017-01-24T09:28:00Z">
        <w:r w:rsidR="0060493F" w:rsidRPr="0060493F" w:rsidDel="00F42DAD">
          <w:rPr>
            <w:rFonts w:ascii="Arial" w:hAnsi="Arial" w:cs="Arial"/>
            <w:sz w:val="22"/>
            <w:szCs w:val="22"/>
          </w:rPr>
          <w:delText xml:space="preserve"> </w:delText>
        </w:r>
        <w:r w:rsidR="0060493F" w:rsidDel="00F42DAD">
          <w:rPr>
            <w:rFonts w:ascii="Arial" w:hAnsi="Arial" w:cs="Arial"/>
            <w:sz w:val="22"/>
            <w:szCs w:val="22"/>
          </w:rPr>
          <w:delText xml:space="preserve">    </w:delText>
        </w:r>
        <w:r w:rsidR="000E1676" w:rsidDel="00F42DAD">
          <w:rPr>
            <w:rFonts w:ascii="Arial" w:hAnsi="Arial" w:cs="Arial"/>
            <w:sz w:val="22"/>
            <w:szCs w:val="22"/>
          </w:rPr>
          <w:tab/>
        </w:r>
        <w:r w:rsidR="000E1676" w:rsidDel="00F42DAD">
          <w:rPr>
            <w:rFonts w:ascii="Arial" w:hAnsi="Arial" w:cs="Arial"/>
            <w:sz w:val="22"/>
            <w:szCs w:val="22"/>
          </w:rPr>
          <w:tab/>
        </w:r>
      </w:del>
      <w:r w:rsidR="0060493F" w:rsidRPr="0060493F">
        <w:rPr>
          <w:rFonts w:ascii="Arial" w:hAnsi="Arial" w:cs="Arial"/>
          <w:sz w:val="22"/>
          <w:szCs w:val="22"/>
        </w:rPr>
        <w:t>Name: __________________________</w:t>
      </w:r>
      <w:r w:rsidR="0060493F">
        <w:rPr>
          <w:rFonts w:ascii="Arial" w:hAnsi="Arial" w:cs="Arial"/>
          <w:sz w:val="22"/>
          <w:szCs w:val="22"/>
        </w:rPr>
        <w:t xml:space="preserve"> </w:t>
      </w:r>
      <w:r w:rsidRPr="0060493F">
        <w:rPr>
          <w:rFonts w:ascii="Arial" w:hAnsi="Arial" w:cs="Arial"/>
          <w:sz w:val="22"/>
          <w:szCs w:val="22"/>
        </w:rPr>
        <w:t>Da</w:t>
      </w:r>
      <w:r w:rsidR="0060493F">
        <w:rPr>
          <w:rFonts w:ascii="Arial" w:hAnsi="Arial" w:cs="Arial"/>
          <w:sz w:val="22"/>
          <w:szCs w:val="22"/>
        </w:rPr>
        <w:t>te: ________</w:t>
      </w:r>
      <w:r w:rsidR="0060493F" w:rsidRPr="0060493F">
        <w:rPr>
          <w:rFonts w:ascii="Arial" w:hAnsi="Arial" w:cs="Arial"/>
          <w:sz w:val="22"/>
          <w:szCs w:val="22"/>
        </w:rPr>
        <w:t>___</w:t>
      </w:r>
    </w:p>
    <w:p w:rsidR="0060493F" w:rsidRPr="004F0ED9" w:rsidRDefault="0060493F">
      <w:pPr>
        <w:framePr w:w="10426" w:h="12240" w:hSpace="187" w:wrap="around" w:vAnchor="text" w:hAnchor="page" w:x="822" w:y="505" w:anchorLock="1"/>
        <w:rPr>
          <w:rFonts w:ascii="Arial" w:hAnsi="Arial" w:cs="Arial"/>
          <w:sz w:val="16"/>
          <w:szCs w:val="16"/>
        </w:rPr>
        <w:pPrChange w:id="130" w:author="OConnor, Kathleen" w:date="2017-01-24T15:34:00Z">
          <w:pPr>
            <w:framePr w:w="10426" w:h="12241" w:hSpace="180" w:wrap="around" w:vAnchor="text" w:hAnchor="page" w:x="817" w:y="501"/>
          </w:pPr>
        </w:pPrChange>
      </w:pPr>
    </w:p>
    <w:p w:rsidR="00A619F3" w:rsidRDefault="00A619F3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31" w:author="OConnor, Kathleen" w:date="2017-01-24T15:34:00Z">
          <w:pPr>
            <w:framePr w:w="10426" w:h="12241" w:hSpace="180" w:wrap="around" w:vAnchor="text" w:hAnchor="page" w:x="817" w:y="501"/>
          </w:pPr>
        </w:pPrChange>
      </w:pPr>
      <w:r w:rsidRPr="0060493F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493F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60493F">
        <w:rPr>
          <w:rFonts w:ascii="Arial" w:hAnsi="Arial" w:cs="Arial"/>
          <w:sz w:val="22"/>
          <w:szCs w:val="22"/>
        </w:rPr>
        <w:fldChar w:fldCharType="end"/>
      </w:r>
      <w:r w:rsidRPr="0060493F">
        <w:rPr>
          <w:rFonts w:ascii="Arial" w:hAnsi="Arial" w:cs="Arial"/>
          <w:sz w:val="22"/>
          <w:szCs w:val="22"/>
        </w:rPr>
        <w:t xml:space="preserve"> </w:t>
      </w:r>
      <w:r w:rsidR="004F0ED9">
        <w:rPr>
          <w:rFonts w:ascii="Arial" w:hAnsi="Arial" w:cs="Arial"/>
          <w:sz w:val="22"/>
          <w:szCs w:val="22"/>
        </w:rPr>
        <w:t xml:space="preserve">Design </w:t>
      </w:r>
      <w:r w:rsidR="00781DA9">
        <w:rPr>
          <w:rFonts w:ascii="Arial" w:hAnsi="Arial" w:cs="Arial"/>
          <w:sz w:val="22"/>
          <w:szCs w:val="22"/>
        </w:rPr>
        <w:t xml:space="preserve">Section </w:t>
      </w:r>
      <w:r w:rsidR="004F0ED9">
        <w:rPr>
          <w:rFonts w:ascii="Arial" w:hAnsi="Arial" w:cs="Arial"/>
          <w:sz w:val="22"/>
          <w:szCs w:val="22"/>
        </w:rPr>
        <w:t>Engineer (DSE)</w:t>
      </w:r>
      <w:r w:rsidRPr="0060493F">
        <w:rPr>
          <w:rFonts w:ascii="Arial" w:hAnsi="Arial" w:cs="Arial"/>
          <w:sz w:val="22"/>
          <w:szCs w:val="22"/>
        </w:rPr>
        <w:tab/>
      </w:r>
      <w:r w:rsidR="0060493F" w:rsidRPr="0060493F">
        <w:rPr>
          <w:rFonts w:ascii="Arial" w:hAnsi="Arial" w:cs="Arial"/>
          <w:sz w:val="22"/>
          <w:szCs w:val="22"/>
        </w:rPr>
        <w:t xml:space="preserve"> </w:t>
      </w:r>
      <w:r w:rsidR="0060493F">
        <w:rPr>
          <w:rFonts w:ascii="Arial" w:hAnsi="Arial" w:cs="Arial"/>
          <w:sz w:val="22"/>
          <w:szCs w:val="22"/>
        </w:rPr>
        <w:t xml:space="preserve">    </w:t>
      </w:r>
      <w:r w:rsidR="000E1676">
        <w:rPr>
          <w:rFonts w:ascii="Arial" w:hAnsi="Arial" w:cs="Arial"/>
          <w:sz w:val="22"/>
          <w:szCs w:val="22"/>
        </w:rPr>
        <w:tab/>
      </w:r>
      <w:del w:id="132" w:author="O'Connor, Katie" w:date="2017-01-24T09:31:00Z">
        <w:r w:rsidR="000E1676" w:rsidDel="00781DA9">
          <w:rPr>
            <w:rFonts w:ascii="Arial" w:hAnsi="Arial" w:cs="Arial"/>
            <w:sz w:val="22"/>
            <w:szCs w:val="22"/>
          </w:rPr>
          <w:tab/>
        </w:r>
      </w:del>
      <w:r w:rsidR="0060493F" w:rsidRPr="0060493F">
        <w:rPr>
          <w:rFonts w:ascii="Arial" w:hAnsi="Arial" w:cs="Arial"/>
          <w:sz w:val="22"/>
          <w:szCs w:val="22"/>
        </w:rPr>
        <w:t>Name: _________________________</w:t>
      </w:r>
      <w:r w:rsidR="0060493F">
        <w:rPr>
          <w:rFonts w:ascii="Arial" w:hAnsi="Arial" w:cs="Arial"/>
          <w:sz w:val="22"/>
          <w:szCs w:val="22"/>
        </w:rPr>
        <w:t xml:space="preserve">_ </w:t>
      </w:r>
      <w:r w:rsidR="0060493F" w:rsidRPr="0060493F">
        <w:rPr>
          <w:rFonts w:ascii="Arial" w:hAnsi="Arial" w:cs="Arial"/>
          <w:sz w:val="22"/>
          <w:szCs w:val="22"/>
        </w:rPr>
        <w:t>Date: ___________</w:t>
      </w:r>
    </w:p>
    <w:p w:rsidR="0060493F" w:rsidRPr="004F0ED9" w:rsidRDefault="0060493F">
      <w:pPr>
        <w:framePr w:w="10426" w:h="12240" w:hSpace="187" w:wrap="around" w:vAnchor="text" w:hAnchor="page" w:x="822" w:y="505" w:anchorLock="1"/>
        <w:rPr>
          <w:rFonts w:ascii="Arial" w:hAnsi="Arial" w:cs="Arial"/>
          <w:sz w:val="16"/>
          <w:szCs w:val="16"/>
        </w:rPr>
        <w:pPrChange w:id="133" w:author="OConnor, Kathleen" w:date="2017-01-24T15:34:00Z">
          <w:pPr>
            <w:framePr w:w="10426" w:h="12241" w:hSpace="180" w:wrap="around" w:vAnchor="text" w:hAnchor="page" w:x="817" w:y="501"/>
          </w:pPr>
        </w:pPrChange>
      </w:pPr>
    </w:p>
    <w:p w:rsidR="004F0ED9" w:rsidRDefault="00A619F3">
      <w:pPr>
        <w:framePr w:w="10426" w:h="12240" w:hSpace="187" w:wrap="around" w:vAnchor="text" w:hAnchor="page" w:x="822" w:y="505" w:anchorLock="1"/>
        <w:spacing w:after="60"/>
        <w:rPr>
          <w:rFonts w:ascii="Arial" w:hAnsi="Arial" w:cs="Arial"/>
          <w:sz w:val="22"/>
          <w:szCs w:val="22"/>
        </w:rPr>
        <w:pPrChange w:id="134" w:author="OConnor, Kathleen" w:date="2017-01-24T15:34:00Z">
          <w:pPr>
            <w:framePr w:w="10426" w:h="12241" w:hSpace="180" w:wrap="around" w:vAnchor="text" w:hAnchor="page" w:x="817" w:y="501"/>
            <w:spacing w:after="60"/>
          </w:pPr>
        </w:pPrChange>
      </w:pPr>
      <w:r w:rsidRPr="0060493F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493F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60493F">
        <w:rPr>
          <w:rFonts w:ascii="Arial" w:hAnsi="Arial" w:cs="Arial"/>
          <w:sz w:val="22"/>
          <w:szCs w:val="22"/>
        </w:rPr>
        <w:fldChar w:fldCharType="end"/>
      </w:r>
      <w:r w:rsidRPr="0060493F">
        <w:rPr>
          <w:rFonts w:ascii="Arial" w:hAnsi="Arial" w:cs="Arial"/>
          <w:sz w:val="22"/>
          <w:szCs w:val="22"/>
        </w:rPr>
        <w:t xml:space="preserve"> </w:t>
      </w:r>
      <w:r w:rsidR="004F0ED9">
        <w:rPr>
          <w:rFonts w:ascii="Arial" w:hAnsi="Arial" w:cs="Arial"/>
          <w:sz w:val="22"/>
          <w:szCs w:val="22"/>
        </w:rPr>
        <w:t xml:space="preserve">Program Management </w:t>
      </w:r>
      <w:ins w:id="135" w:author="O'Connor, Katie" w:date="2017-01-24T09:28:00Z">
        <w:r w:rsidR="00F42DAD">
          <w:rPr>
            <w:rFonts w:ascii="Arial" w:hAnsi="Arial" w:cs="Arial"/>
            <w:sz w:val="22"/>
            <w:szCs w:val="22"/>
          </w:rPr>
          <w:t xml:space="preserve">Office </w:t>
        </w:r>
      </w:ins>
      <w:r w:rsidR="004F0ED9">
        <w:rPr>
          <w:rFonts w:ascii="Arial" w:hAnsi="Arial" w:cs="Arial"/>
          <w:sz w:val="22"/>
          <w:szCs w:val="22"/>
        </w:rPr>
        <w:t>(PMO)</w:t>
      </w:r>
      <w:r w:rsidR="0060493F">
        <w:rPr>
          <w:rFonts w:ascii="Arial" w:hAnsi="Arial" w:cs="Arial"/>
          <w:sz w:val="22"/>
          <w:szCs w:val="22"/>
        </w:rPr>
        <w:t xml:space="preserve">  </w:t>
      </w:r>
      <w:r w:rsidR="0060493F" w:rsidRPr="0060493F">
        <w:rPr>
          <w:rFonts w:ascii="Arial" w:hAnsi="Arial" w:cs="Arial"/>
          <w:sz w:val="22"/>
          <w:szCs w:val="22"/>
        </w:rPr>
        <w:t xml:space="preserve"> </w:t>
      </w:r>
      <w:r w:rsidR="0060493F">
        <w:rPr>
          <w:rFonts w:ascii="Arial" w:hAnsi="Arial" w:cs="Arial"/>
          <w:sz w:val="22"/>
          <w:szCs w:val="22"/>
        </w:rPr>
        <w:t xml:space="preserve">  </w:t>
      </w:r>
      <w:r w:rsidR="000E1676">
        <w:rPr>
          <w:rFonts w:ascii="Arial" w:hAnsi="Arial" w:cs="Arial"/>
          <w:sz w:val="22"/>
          <w:szCs w:val="22"/>
        </w:rPr>
        <w:tab/>
      </w:r>
      <w:del w:id="136" w:author="O'Connor, Katie" w:date="2017-01-24T09:28:00Z">
        <w:r w:rsidR="000E1676" w:rsidDel="00F42DAD">
          <w:rPr>
            <w:rFonts w:ascii="Arial" w:hAnsi="Arial" w:cs="Arial"/>
            <w:sz w:val="22"/>
            <w:szCs w:val="22"/>
          </w:rPr>
          <w:tab/>
        </w:r>
      </w:del>
      <w:r w:rsidR="0060493F" w:rsidRPr="0060493F">
        <w:rPr>
          <w:rFonts w:ascii="Arial" w:hAnsi="Arial" w:cs="Arial"/>
          <w:sz w:val="22"/>
          <w:szCs w:val="22"/>
        </w:rPr>
        <w:t>Name:</w:t>
      </w:r>
      <w:r w:rsidR="0060493F">
        <w:rPr>
          <w:rFonts w:ascii="Arial" w:hAnsi="Arial" w:cs="Arial"/>
          <w:sz w:val="22"/>
          <w:szCs w:val="22"/>
        </w:rPr>
        <w:t xml:space="preserve"> __________________________ </w:t>
      </w:r>
      <w:r w:rsidR="0060493F" w:rsidRPr="0060493F">
        <w:rPr>
          <w:rFonts w:ascii="Arial" w:hAnsi="Arial" w:cs="Arial"/>
          <w:sz w:val="22"/>
          <w:szCs w:val="22"/>
        </w:rPr>
        <w:t>Date: ___________</w:t>
      </w:r>
    </w:p>
    <w:p w:rsidR="004F0ED9" w:rsidRDefault="004F0ED9">
      <w:pPr>
        <w:framePr w:w="10426" w:h="12240" w:hSpace="187" w:wrap="around" w:vAnchor="text" w:hAnchor="page" w:x="822" w:y="505" w:anchorLock="1"/>
        <w:spacing w:before="60" w:after="60"/>
        <w:rPr>
          <w:rFonts w:ascii="Arial" w:hAnsi="Arial" w:cs="Arial"/>
          <w:sz w:val="22"/>
          <w:szCs w:val="22"/>
        </w:rPr>
        <w:pPrChange w:id="137" w:author="OConnor, Kathleen" w:date="2017-01-24T15:34:00Z">
          <w:pPr>
            <w:framePr w:w="10426" w:h="12241" w:hSpace="180" w:wrap="around" w:vAnchor="text" w:hAnchor="page" w:x="817" w:y="501"/>
            <w:spacing w:before="60" w:after="60"/>
          </w:pPr>
        </w:pPrChange>
      </w:pPr>
      <w:r w:rsidRPr="0060493F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493F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60493F">
        <w:rPr>
          <w:rFonts w:ascii="Arial" w:hAnsi="Arial" w:cs="Arial"/>
          <w:sz w:val="22"/>
          <w:szCs w:val="22"/>
        </w:rPr>
        <w:fldChar w:fldCharType="end"/>
      </w:r>
      <w:r w:rsidRPr="0060493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General Engineering Consultant (GEC)  </w:t>
      </w:r>
      <w:r w:rsidRPr="0060493F">
        <w:rPr>
          <w:rFonts w:ascii="Arial" w:hAnsi="Arial" w:cs="Arial"/>
          <w:sz w:val="22"/>
          <w:szCs w:val="22"/>
        </w:rPr>
        <w:t xml:space="preserve"> </w:t>
      </w:r>
      <w:del w:id="138" w:author="O'Connor, Katie" w:date="2017-01-24T09:23:00Z">
        <w:r w:rsidDel="00F42DAD">
          <w:rPr>
            <w:rFonts w:ascii="Arial" w:hAnsi="Arial" w:cs="Arial"/>
            <w:sz w:val="22"/>
            <w:szCs w:val="22"/>
          </w:rPr>
          <w:delText xml:space="preserve"> </w:delText>
        </w:r>
      </w:del>
      <w:r w:rsidRPr="0060493F">
        <w:rPr>
          <w:rFonts w:ascii="Arial" w:hAnsi="Arial" w:cs="Arial"/>
          <w:sz w:val="22"/>
          <w:szCs w:val="22"/>
        </w:rPr>
        <w:t>Name:</w:t>
      </w:r>
      <w:r>
        <w:rPr>
          <w:rFonts w:ascii="Arial" w:hAnsi="Arial" w:cs="Arial"/>
          <w:sz w:val="22"/>
          <w:szCs w:val="22"/>
        </w:rPr>
        <w:t xml:space="preserve"> __________________________ </w:t>
      </w:r>
      <w:r w:rsidRPr="0060493F">
        <w:rPr>
          <w:rFonts w:ascii="Arial" w:hAnsi="Arial" w:cs="Arial"/>
          <w:sz w:val="22"/>
          <w:szCs w:val="22"/>
        </w:rPr>
        <w:t>Date: ___________</w:t>
      </w:r>
    </w:p>
    <w:p w:rsidR="004F0ED9" w:rsidRDefault="004F0ED9">
      <w:pPr>
        <w:framePr w:w="10426" w:h="12240" w:hSpace="187" w:wrap="around" w:vAnchor="text" w:hAnchor="page" w:x="822" w:y="505" w:anchorLock="1"/>
        <w:spacing w:before="120" w:after="120"/>
        <w:rPr>
          <w:rFonts w:ascii="Arial" w:hAnsi="Arial" w:cs="Arial"/>
          <w:sz w:val="22"/>
          <w:szCs w:val="22"/>
        </w:rPr>
        <w:pPrChange w:id="139" w:author="OConnor, Kathleen" w:date="2017-01-24T15:34:00Z">
          <w:pPr>
            <w:framePr w:w="10426" w:h="12241" w:hSpace="180" w:wrap="around" w:vAnchor="text" w:hAnchor="page" w:x="817" w:y="501"/>
            <w:spacing w:before="120" w:after="120"/>
          </w:pPr>
        </w:pPrChange>
      </w:pPr>
      <w:r w:rsidRPr="0060493F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493F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60493F">
        <w:rPr>
          <w:rFonts w:ascii="Arial" w:hAnsi="Arial" w:cs="Arial"/>
          <w:sz w:val="22"/>
          <w:szCs w:val="22"/>
        </w:rPr>
        <w:fldChar w:fldCharType="end"/>
      </w:r>
      <w:r w:rsidRPr="0060493F">
        <w:rPr>
          <w:rFonts w:ascii="Arial" w:hAnsi="Arial" w:cs="Arial"/>
          <w:sz w:val="22"/>
          <w:szCs w:val="22"/>
        </w:rPr>
        <w:t xml:space="preserve"> Maintenance</w:t>
      </w:r>
      <w:r>
        <w:rPr>
          <w:rFonts w:ascii="Arial" w:hAnsi="Arial" w:cs="Arial"/>
          <w:sz w:val="22"/>
          <w:szCs w:val="22"/>
        </w:rPr>
        <w:t xml:space="preserve"> Manager</w:t>
      </w:r>
      <w:r w:rsidRPr="0060493F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0493F">
        <w:rPr>
          <w:rFonts w:ascii="Arial" w:hAnsi="Arial" w:cs="Arial"/>
          <w:sz w:val="22"/>
          <w:szCs w:val="22"/>
        </w:rPr>
        <w:t>Name: _________________________</w:t>
      </w:r>
      <w:r>
        <w:rPr>
          <w:rFonts w:ascii="Arial" w:hAnsi="Arial" w:cs="Arial"/>
          <w:sz w:val="22"/>
          <w:szCs w:val="22"/>
        </w:rPr>
        <w:t xml:space="preserve">_ </w:t>
      </w:r>
      <w:r w:rsidRPr="0060493F">
        <w:rPr>
          <w:rFonts w:ascii="Arial" w:hAnsi="Arial" w:cs="Arial"/>
          <w:sz w:val="22"/>
          <w:szCs w:val="22"/>
        </w:rPr>
        <w:t>Date: ___________</w:t>
      </w:r>
    </w:p>
    <w:p w:rsidR="004F0ED9" w:rsidRDefault="004F0ED9">
      <w:pPr>
        <w:framePr w:w="10426" w:h="12240" w:hSpace="187" w:wrap="around" w:vAnchor="text" w:hAnchor="page" w:x="822" w:y="505" w:anchorLock="1"/>
        <w:spacing w:before="120"/>
        <w:rPr>
          <w:rFonts w:ascii="Arial" w:hAnsi="Arial" w:cs="Arial"/>
          <w:sz w:val="22"/>
          <w:szCs w:val="22"/>
        </w:rPr>
        <w:pPrChange w:id="140" w:author="OConnor, Kathleen" w:date="2017-01-24T15:34:00Z">
          <w:pPr>
            <w:framePr w:w="10426" w:h="12241" w:hSpace="180" w:wrap="around" w:vAnchor="text" w:hAnchor="page" w:x="817" w:y="501"/>
            <w:spacing w:before="120"/>
          </w:pPr>
        </w:pPrChange>
      </w:pPr>
      <w:r w:rsidRPr="0060493F">
        <w:rPr>
          <w:rFonts w:ascii="Arial" w:hAnsi="Arial" w:cs="Arial"/>
          <w:sz w:val="22"/>
          <w:szCs w:val="22"/>
        </w:rPr>
        <w:fldChar w:fldCharType="begin">
          <w:ffData>
            <w:name w:val="Check3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0493F">
        <w:rPr>
          <w:rFonts w:ascii="Arial" w:hAnsi="Arial" w:cs="Arial"/>
          <w:sz w:val="22"/>
          <w:szCs w:val="22"/>
        </w:rPr>
        <w:instrText xml:space="preserve"> FORMCHECKBOX </w:instrText>
      </w:r>
      <w:r w:rsidR="004743B7">
        <w:rPr>
          <w:rFonts w:ascii="Arial" w:hAnsi="Arial" w:cs="Arial"/>
          <w:sz w:val="22"/>
          <w:szCs w:val="22"/>
        </w:rPr>
      </w:r>
      <w:r w:rsidR="004743B7">
        <w:rPr>
          <w:rFonts w:ascii="Arial" w:hAnsi="Arial" w:cs="Arial"/>
          <w:sz w:val="22"/>
          <w:szCs w:val="22"/>
        </w:rPr>
        <w:fldChar w:fldCharType="separate"/>
      </w:r>
      <w:r w:rsidRPr="0060493F">
        <w:rPr>
          <w:rFonts w:ascii="Arial" w:hAnsi="Arial" w:cs="Arial"/>
          <w:sz w:val="22"/>
          <w:szCs w:val="22"/>
        </w:rPr>
        <w:fldChar w:fldCharType="end"/>
      </w:r>
      <w:r w:rsidRPr="0060493F">
        <w:rPr>
          <w:rFonts w:ascii="Arial" w:hAnsi="Arial" w:cs="Arial"/>
          <w:sz w:val="22"/>
          <w:szCs w:val="22"/>
        </w:rPr>
        <w:t xml:space="preserve"> Environmental/Landscape</w:t>
      </w:r>
      <w:r w:rsidRPr="0060493F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0493F">
        <w:rPr>
          <w:rFonts w:ascii="Arial" w:hAnsi="Arial" w:cs="Arial"/>
          <w:sz w:val="22"/>
          <w:szCs w:val="22"/>
        </w:rPr>
        <w:t>Name: _________________________</w:t>
      </w:r>
      <w:r>
        <w:rPr>
          <w:rFonts w:ascii="Arial" w:hAnsi="Arial" w:cs="Arial"/>
          <w:sz w:val="22"/>
          <w:szCs w:val="22"/>
        </w:rPr>
        <w:t xml:space="preserve">_ </w:t>
      </w:r>
      <w:r w:rsidRPr="0060493F">
        <w:rPr>
          <w:rFonts w:ascii="Arial" w:hAnsi="Arial" w:cs="Arial"/>
          <w:sz w:val="22"/>
          <w:szCs w:val="22"/>
        </w:rPr>
        <w:t>Date: ___________</w:t>
      </w:r>
    </w:p>
    <w:p w:rsidR="004A2E80" w:rsidRPr="00AD268A" w:rsidRDefault="004A2E80">
      <w:pPr>
        <w:framePr w:w="10426" w:h="12240" w:hSpace="187" w:wrap="around" w:vAnchor="text" w:hAnchor="page" w:x="822" w:y="505" w:anchorLock="1"/>
        <w:rPr>
          <w:rFonts w:ascii="Arial" w:hAnsi="Arial" w:cs="Arial"/>
          <w:sz w:val="22"/>
          <w:szCs w:val="22"/>
        </w:rPr>
        <w:pPrChange w:id="141" w:author="OConnor, Kathleen" w:date="2017-01-24T15:34:00Z">
          <w:pPr>
            <w:framePr w:w="10426" w:h="12241" w:hSpace="180" w:wrap="around" w:vAnchor="text" w:hAnchor="page" w:x="817" w:y="501"/>
          </w:pPr>
        </w:pPrChange>
      </w:pPr>
    </w:p>
    <w:p w:rsidR="00AD268A" w:rsidRDefault="00AD268A" w:rsidP="0035419A">
      <w:pPr>
        <w:rPr>
          <w:rFonts w:ascii="Arial" w:hAnsi="Arial" w:cs="Arial"/>
          <w:b/>
          <w:sz w:val="28"/>
          <w:szCs w:val="28"/>
        </w:rPr>
        <w:sectPr w:rsidR="00AD268A" w:rsidSect="00165FC0">
          <w:headerReference w:type="default" r:id="rId9"/>
          <w:footerReference w:type="default" r:id="rId10"/>
          <w:pgSz w:w="12240" w:h="15840"/>
          <w:pgMar w:top="1440" w:right="1440" w:bottom="994" w:left="1440" w:header="720" w:footer="720" w:gutter="0"/>
          <w:cols w:space="720"/>
          <w:docGrid w:linePitch="360"/>
        </w:sectPr>
      </w:pPr>
      <w:bookmarkStart w:id="143" w:name="_GoBack"/>
      <w:bookmarkEnd w:id="143"/>
    </w:p>
    <w:p w:rsidR="00EA2D39" w:rsidRDefault="00EA2D39" w:rsidP="00640134">
      <w:pPr>
        <w:rPr>
          <w:rFonts w:ascii="Arial" w:hAnsi="Arial" w:cs="Arial"/>
          <w:b/>
          <w:sz w:val="28"/>
          <w:szCs w:val="28"/>
        </w:rPr>
      </w:pPr>
    </w:p>
    <w:p w:rsidR="00640134" w:rsidRPr="005E69CD" w:rsidRDefault="001C3903" w:rsidP="00640134">
      <w:pPr>
        <w:rPr>
          <w:b/>
          <w:sz w:val="16"/>
          <w:szCs w:val="16"/>
        </w:rPr>
      </w:pPr>
      <w:r w:rsidRPr="0035419A">
        <w:rPr>
          <w:rFonts w:ascii="Arial" w:hAnsi="Arial" w:cs="Arial"/>
          <w:b/>
          <w:sz w:val="28"/>
          <w:szCs w:val="28"/>
        </w:rPr>
        <w:t>Instruction</w:t>
      </w:r>
      <w:r w:rsidR="00F42DAD">
        <w:rPr>
          <w:rFonts w:ascii="Arial" w:hAnsi="Arial" w:cs="Arial"/>
          <w:b/>
          <w:sz w:val="28"/>
          <w:szCs w:val="28"/>
        </w:rPr>
        <w:t>s</w:t>
      </w:r>
      <w:r w:rsidRPr="0035419A">
        <w:rPr>
          <w:rFonts w:ascii="Arial" w:hAnsi="Arial" w:cs="Arial"/>
          <w:b/>
          <w:sz w:val="28"/>
          <w:szCs w:val="28"/>
        </w:rPr>
        <w:t xml:space="preserve"> Sheet</w:t>
      </w:r>
      <w:r w:rsidR="00D839E4">
        <w:rPr>
          <w:rFonts w:ascii="Arial" w:hAnsi="Arial" w:cs="Arial"/>
          <w:b/>
          <w:sz w:val="28"/>
          <w:szCs w:val="28"/>
        </w:rPr>
        <w:t xml:space="preserve"> </w:t>
      </w:r>
    </w:p>
    <w:p w:rsidR="00D43EAE" w:rsidRDefault="000E5385" w:rsidP="00D839E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A-50 form is to serve as a checklist of required items for a contractor’s proposed alternative use of the Illinois </w:t>
      </w:r>
      <w:proofErr w:type="spellStart"/>
      <w:r>
        <w:rPr>
          <w:rFonts w:ascii="Arial" w:hAnsi="Arial" w:cs="Arial"/>
          <w:sz w:val="20"/>
          <w:szCs w:val="20"/>
        </w:rPr>
        <w:t>Tollway</w:t>
      </w:r>
      <w:proofErr w:type="spellEnd"/>
      <w:r>
        <w:rPr>
          <w:rFonts w:ascii="Arial" w:hAnsi="Arial" w:cs="Arial"/>
          <w:sz w:val="20"/>
          <w:szCs w:val="20"/>
        </w:rPr>
        <w:t xml:space="preserve"> R.O.W. </w:t>
      </w:r>
      <w:r w:rsidR="00EA234A" w:rsidRPr="00D839E4">
        <w:rPr>
          <w:rFonts w:ascii="Arial" w:hAnsi="Arial" w:cs="Arial"/>
          <w:sz w:val="20"/>
          <w:szCs w:val="20"/>
        </w:rPr>
        <w:t>The Contractor sh</w:t>
      </w:r>
      <w:r w:rsidR="00781DA9">
        <w:rPr>
          <w:rFonts w:ascii="Arial" w:hAnsi="Arial" w:cs="Arial"/>
          <w:sz w:val="20"/>
          <w:szCs w:val="20"/>
        </w:rPr>
        <w:t>all</w:t>
      </w:r>
      <w:r w:rsidR="00EA234A" w:rsidRPr="00D839E4">
        <w:rPr>
          <w:rFonts w:ascii="Arial" w:hAnsi="Arial" w:cs="Arial"/>
          <w:sz w:val="20"/>
          <w:szCs w:val="20"/>
        </w:rPr>
        <w:t xml:space="preserve"> provide written request </w:t>
      </w:r>
      <w:r w:rsidR="008F2A60" w:rsidRPr="00D839E4">
        <w:rPr>
          <w:rFonts w:ascii="Arial" w:hAnsi="Arial" w:cs="Arial"/>
          <w:sz w:val="20"/>
          <w:szCs w:val="20"/>
        </w:rPr>
        <w:t>to the CM</w:t>
      </w:r>
      <w:r w:rsidR="00EA234A" w:rsidRPr="00D839E4">
        <w:rPr>
          <w:rFonts w:ascii="Arial" w:hAnsi="Arial" w:cs="Arial"/>
          <w:sz w:val="20"/>
          <w:szCs w:val="20"/>
        </w:rPr>
        <w:t xml:space="preserve"> u</w:t>
      </w:r>
      <w:r w:rsidR="00781DA9">
        <w:rPr>
          <w:rFonts w:ascii="Arial" w:hAnsi="Arial" w:cs="Arial"/>
          <w:sz w:val="20"/>
          <w:szCs w:val="20"/>
        </w:rPr>
        <w:t>tilizing</w:t>
      </w:r>
      <w:r w:rsidR="00EA234A" w:rsidRPr="00D839E4">
        <w:rPr>
          <w:rFonts w:ascii="Arial" w:hAnsi="Arial" w:cs="Arial"/>
          <w:sz w:val="20"/>
          <w:szCs w:val="20"/>
        </w:rPr>
        <w:t xml:space="preserve"> the submittal process of the Web Based Project Management System.</w:t>
      </w:r>
      <w:r w:rsidR="00640134" w:rsidRPr="00D839E4">
        <w:rPr>
          <w:rFonts w:ascii="Arial" w:hAnsi="Arial" w:cs="Arial"/>
          <w:sz w:val="20"/>
          <w:szCs w:val="20"/>
        </w:rPr>
        <w:t xml:space="preserve"> </w:t>
      </w:r>
      <w:r w:rsidR="00EA234A" w:rsidRPr="00D839E4">
        <w:rPr>
          <w:rFonts w:ascii="Arial" w:hAnsi="Arial" w:cs="Arial"/>
          <w:sz w:val="20"/>
          <w:szCs w:val="20"/>
        </w:rPr>
        <w:t>The request sh</w:t>
      </w:r>
      <w:r w:rsidR="00781DA9">
        <w:rPr>
          <w:rFonts w:ascii="Arial" w:hAnsi="Arial" w:cs="Arial"/>
          <w:sz w:val="20"/>
          <w:szCs w:val="20"/>
        </w:rPr>
        <w:t>all</w:t>
      </w:r>
      <w:r w:rsidR="00EA234A" w:rsidRPr="00D839E4">
        <w:rPr>
          <w:rFonts w:ascii="Arial" w:hAnsi="Arial" w:cs="Arial"/>
          <w:sz w:val="20"/>
          <w:szCs w:val="20"/>
        </w:rPr>
        <w:t xml:space="preserve"> include </w:t>
      </w:r>
      <w:r w:rsidR="00781DA9">
        <w:rPr>
          <w:rFonts w:ascii="Arial" w:hAnsi="Arial" w:cs="Arial"/>
          <w:sz w:val="20"/>
          <w:szCs w:val="20"/>
        </w:rPr>
        <w:t xml:space="preserve">the </w:t>
      </w:r>
      <w:r w:rsidR="00781DA9">
        <w:rPr>
          <w:rFonts w:ascii="Arial" w:hAnsi="Arial" w:cs="Arial"/>
          <w:b/>
          <w:sz w:val="20"/>
          <w:szCs w:val="20"/>
        </w:rPr>
        <w:t>s</w:t>
      </w:r>
      <w:r w:rsidR="00637014" w:rsidRPr="00D839E4">
        <w:rPr>
          <w:rFonts w:ascii="Arial" w:hAnsi="Arial" w:cs="Arial"/>
          <w:b/>
          <w:sz w:val="20"/>
          <w:szCs w:val="20"/>
        </w:rPr>
        <w:t>chedule,</w:t>
      </w:r>
      <w:r w:rsidR="00637014" w:rsidRPr="00D839E4">
        <w:rPr>
          <w:rFonts w:ascii="Arial" w:hAnsi="Arial" w:cs="Arial"/>
          <w:sz w:val="20"/>
          <w:szCs w:val="20"/>
        </w:rPr>
        <w:t xml:space="preserve"> </w:t>
      </w:r>
      <w:r w:rsidR="00781DA9">
        <w:rPr>
          <w:rFonts w:ascii="Arial" w:hAnsi="Arial" w:cs="Arial"/>
          <w:b/>
          <w:sz w:val="20"/>
          <w:szCs w:val="20"/>
        </w:rPr>
        <w:t>e</w:t>
      </w:r>
      <w:r w:rsidR="00640134" w:rsidRPr="00D839E4">
        <w:rPr>
          <w:rFonts w:ascii="Arial" w:hAnsi="Arial" w:cs="Arial"/>
          <w:b/>
          <w:sz w:val="20"/>
          <w:szCs w:val="20"/>
        </w:rPr>
        <w:t xml:space="preserve">xisting </w:t>
      </w:r>
      <w:r w:rsidR="00781DA9">
        <w:rPr>
          <w:rFonts w:ascii="Arial" w:hAnsi="Arial" w:cs="Arial"/>
          <w:b/>
          <w:sz w:val="20"/>
          <w:szCs w:val="20"/>
        </w:rPr>
        <w:t>s</w:t>
      </w:r>
      <w:r w:rsidR="00640134" w:rsidRPr="00D839E4">
        <w:rPr>
          <w:rFonts w:ascii="Arial" w:hAnsi="Arial" w:cs="Arial"/>
          <w:b/>
          <w:sz w:val="20"/>
          <w:szCs w:val="20"/>
        </w:rPr>
        <w:t xml:space="preserve">ite </w:t>
      </w:r>
      <w:r w:rsidR="00781DA9">
        <w:rPr>
          <w:rFonts w:ascii="Arial" w:hAnsi="Arial" w:cs="Arial"/>
          <w:b/>
          <w:sz w:val="20"/>
          <w:szCs w:val="20"/>
        </w:rPr>
        <w:t>c</w:t>
      </w:r>
      <w:r w:rsidR="00640134" w:rsidRPr="00D839E4">
        <w:rPr>
          <w:rFonts w:ascii="Arial" w:hAnsi="Arial" w:cs="Arial"/>
          <w:b/>
          <w:sz w:val="20"/>
          <w:szCs w:val="20"/>
        </w:rPr>
        <w:t xml:space="preserve">onditions </w:t>
      </w:r>
      <w:r w:rsidR="00781DA9">
        <w:rPr>
          <w:rFonts w:ascii="Arial" w:hAnsi="Arial" w:cs="Arial"/>
          <w:b/>
          <w:sz w:val="20"/>
          <w:szCs w:val="20"/>
        </w:rPr>
        <w:t>i</w:t>
      </w:r>
      <w:r w:rsidR="00640134" w:rsidRPr="00D839E4">
        <w:rPr>
          <w:rFonts w:ascii="Arial" w:hAnsi="Arial" w:cs="Arial"/>
          <w:b/>
          <w:sz w:val="20"/>
          <w:szCs w:val="20"/>
        </w:rPr>
        <w:t>nformation</w:t>
      </w:r>
      <w:ins w:id="144" w:author="OConnor, Kathleen" w:date="2017-01-24T15:14:00Z">
        <w:r>
          <w:rPr>
            <w:rFonts w:ascii="Arial" w:hAnsi="Arial" w:cs="Arial"/>
            <w:b/>
            <w:sz w:val="20"/>
            <w:szCs w:val="20"/>
          </w:rPr>
          <w:t xml:space="preserve"> (as referenced below)</w:t>
        </w:r>
      </w:ins>
      <w:r w:rsidR="009536A7" w:rsidRPr="00D839E4">
        <w:rPr>
          <w:rFonts w:ascii="Arial" w:hAnsi="Arial" w:cs="Arial"/>
          <w:sz w:val="20"/>
          <w:szCs w:val="20"/>
        </w:rPr>
        <w:t>,</w:t>
      </w:r>
      <w:r w:rsidR="005E3D0D" w:rsidRPr="005E3D0D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Material/Equipment type, </w:t>
      </w:r>
      <w:r w:rsidR="00D43EAE">
        <w:rPr>
          <w:rFonts w:ascii="Arial" w:hAnsi="Arial" w:cs="Arial"/>
          <w:b/>
          <w:sz w:val="20"/>
          <w:szCs w:val="20"/>
        </w:rPr>
        <w:t xml:space="preserve">quantity and Phase I/II Environmental Site Assessment (ESA) information, Restoration Plan, </w:t>
      </w:r>
      <w:del w:id="145" w:author="OConnor, Kathleen" w:date="2017-01-24T15:15:00Z">
        <w:r w:rsidR="005E3D0D" w:rsidDel="00D43EAE">
          <w:rPr>
            <w:rFonts w:ascii="Arial" w:hAnsi="Arial" w:cs="Arial"/>
            <w:b/>
            <w:sz w:val="20"/>
            <w:szCs w:val="20"/>
          </w:rPr>
          <w:delText>Soil Quality/Quantity</w:delText>
        </w:r>
        <w:r w:rsidR="005E3D0D" w:rsidRPr="00D839E4" w:rsidDel="00D43EAE">
          <w:rPr>
            <w:rFonts w:ascii="Arial" w:hAnsi="Arial" w:cs="Arial"/>
            <w:b/>
            <w:sz w:val="20"/>
            <w:szCs w:val="20"/>
          </w:rPr>
          <w:delText xml:space="preserve"> Information</w:delText>
        </w:r>
        <w:r w:rsidR="009536A7" w:rsidRPr="00D839E4" w:rsidDel="00D43EAE">
          <w:rPr>
            <w:rFonts w:ascii="Arial" w:hAnsi="Arial" w:cs="Arial"/>
            <w:sz w:val="20"/>
            <w:szCs w:val="20"/>
          </w:rPr>
          <w:delText xml:space="preserve"> </w:delText>
        </w:r>
        <w:r w:rsidR="00640134" w:rsidRPr="00D839E4" w:rsidDel="00D43EAE">
          <w:rPr>
            <w:rFonts w:ascii="Arial" w:hAnsi="Arial" w:cs="Arial"/>
            <w:b/>
            <w:sz w:val="20"/>
            <w:szCs w:val="20"/>
          </w:rPr>
          <w:delText>Restoration Information</w:delText>
        </w:r>
        <w:r w:rsidR="009536A7" w:rsidRPr="00D839E4" w:rsidDel="00D43EAE">
          <w:rPr>
            <w:rFonts w:ascii="Arial" w:hAnsi="Arial" w:cs="Arial"/>
            <w:b/>
            <w:sz w:val="20"/>
            <w:szCs w:val="20"/>
          </w:rPr>
          <w:delText xml:space="preserve">, </w:delText>
        </w:r>
      </w:del>
      <w:r w:rsidR="009536A7" w:rsidRPr="00D839E4">
        <w:rPr>
          <w:rFonts w:ascii="Arial" w:hAnsi="Arial" w:cs="Arial"/>
          <w:b/>
          <w:sz w:val="20"/>
          <w:szCs w:val="20"/>
        </w:rPr>
        <w:t>and Maintenance of Traffic</w:t>
      </w:r>
      <w:r w:rsidR="0000786B" w:rsidRPr="00D839E4">
        <w:rPr>
          <w:rFonts w:ascii="Arial" w:hAnsi="Arial" w:cs="Arial"/>
          <w:b/>
          <w:sz w:val="20"/>
          <w:szCs w:val="20"/>
        </w:rPr>
        <w:t xml:space="preserve"> (M.O.T.)</w:t>
      </w:r>
      <w:r w:rsidR="009536A7" w:rsidRPr="00D839E4">
        <w:rPr>
          <w:rFonts w:ascii="Arial" w:hAnsi="Arial" w:cs="Arial"/>
          <w:b/>
          <w:sz w:val="20"/>
          <w:szCs w:val="20"/>
        </w:rPr>
        <w:t xml:space="preserve"> </w:t>
      </w:r>
      <w:r w:rsidR="00781DA9">
        <w:rPr>
          <w:rFonts w:ascii="Arial" w:hAnsi="Arial" w:cs="Arial"/>
          <w:b/>
          <w:sz w:val="20"/>
          <w:szCs w:val="20"/>
        </w:rPr>
        <w:t>i</w:t>
      </w:r>
      <w:r w:rsidR="009536A7" w:rsidRPr="00D839E4">
        <w:rPr>
          <w:rFonts w:ascii="Arial" w:hAnsi="Arial" w:cs="Arial"/>
          <w:b/>
          <w:sz w:val="20"/>
          <w:szCs w:val="20"/>
        </w:rPr>
        <w:t>nformatio</w:t>
      </w:r>
      <w:r w:rsidR="00EA234A" w:rsidRPr="00D839E4">
        <w:rPr>
          <w:rFonts w:ascii="Arial" w:hAnsi="Arial" w:cs="Arial"/>
          <w:b/>
          <w:sz w:val="20"/>
          <w:szCs w:val="20"/>
        </w:rPr>
        <w:t>n</w:t>
      </w:r>
      <w:r w:rsidR="00637014" w:rsidRPr="00D839E4">
        <w:rPr>
          <w:rFonts w:ascii="Arial" w:hAnsi="Arial" w:cs="Arial"/>
          <w:b/>
          <w:sz w:val="20"/>
          <w:szCs w:val="20"/>
        </w:rPr>
        <w:t>.</w:t>
      </w:r>
      <w:r w:rsidR="00EA234A" w:rsidRPr="00D839E4">
        <w:rPr>
          <w:rFonts w:ascii="Arial" w:hAnsi="Arial" w:cs="Arial"/>
          <w:sz w:val="20"/>
          <w:szCs w:val="20"/>
        </w:rPr>
        <w:t xml:space="preserve"> </w:t>
      </w:r>
      <w:r w:rsidR="00781DA9">
        <w:rPr>
          <w:rFonts w:ascii="Arial" w:hAnsi="Arial" w:cs="Arial"/>
          <w:sz w:val="20"/>
          <w:szCs w:val="20"/>
        </w:rPr>
        <w:t>The d</w:t>
      </w:r>
      <w:r w:rsidR="00637014" w:rsidRPr="00D839E4">
        <w:rPr>
          <w:rFonts w:ascii="Arial" w:hAnsi="Arial" w:cs="Arial"/>
          <w:sz w:val="20"/>
          <w:szCs w:val="20"/>
        </w:rPr>
        <w:t>ocuments and file sh</w:t>
      </w:r>
      <w:r w:rsidR="00781DA9">
        <w:rPr>
          <w:rFonts w:ascii="Arial" w:hAnsi="Arial" w:cs="Arial"/>
          <w:sz w:val="20"/>
          <w:szCs w:val="20"/>
        </w:rPr>
        <w:t>all</w:t>
      </w:r>
      <w:r w:rsidR="00C1677A" w:rsidRPr="00D839E4">
        <w:rPr>
          <w:rFonts w:ascii="Arial" w:hAnsi="Arial" w:cs="Arial"/>
          <w:sz w:val="20"/>
          <w:szCs w:val="20"/>
        </w:rPr>
        <w:t xml:space="preserve"> </w:t>
      </w:r>
      <w:r w:rsidR="008F2A60" w:rsidRPr="00D839E4">
        <w:rPr>
          <w:rFonts w:ascii="Arial" w:hAnsi="Arial" w:cs="Arial"/>
          <w:sz w:val="20"/>
          <w:szCs w:val="20"/>
        </w:rPr>
        <w:t>contain</w:t>
      </w:r>
      <w:r w:rsidR="00EA234A" w:rsidRPr="00D839E4">
        <w:rPr>
          <w:rFonts w:ascii="Arial" w:hAnsi="Arial" w:cs="Arial"/>
          <w:sz w:val="20"/>
          <w:szCs w:val="20"/>
        </w:rPr>
        <w:t xml:space="preserve"> </w:t>
      </w:r>
      <w:r w:rsidR="00781DA9">
        <w:rPr>
          <w:rFonts w:ascii="Arial" w:hAnsi="Arial" w:cs="Arial"/>
          <w:sz w:val="20"/>
          <w:szCs w:val="20"/>
        </w:rPr>
        <w:t xml:space="preserve">the </w:t>
      </w:r>
      <w:r w:rsidR="00EA234A" w:rsidRPr="00D839E4">
        <w:rPr>
          <w:rFonts w:ascii="Arial" w:hAnsi="Arial" w:cs="Arial"/>
          <w:sz w:val="20"/>
          <w:szCs w:val="20"/>
        </w:rPr>
        <w:t>“</w:t>
      </w:r>
      <w:r w:rsidR="00C1677A" w:rsidRPr="00D839E4">
        <w:rPr>
          <w:rFonts w:ascii="Arial" w:hAnsi="Arial" w:cs="Arial"/>
          <w:sz w:val="20"/>
          <w:szCs w:val="20"/>
        </w:rPr>
        <w:t>Request</w:t>
      </w:r>
      <w:r w:rsidR="00637014" w:rsidRPr="00D839E4">
        <w:rPr>
          <w:rFonts w:ascii="Arial" w:hAnsi="Arial" w:cs="Arial"/>
          <w:sz w:val="20"/>
          <w:szCs w:val="20"/>
        </w:rPr>
        <w:t xml:space="preserve"> for</w:t>
      </w:r>
      <w:r w:rsidR="00C1677A" w:rsidRPr="00D839E4">
        <w:rPr>
          <w:rFonts w:ascii="Arial" w:hAnsi="Arial" w:cs="Arial"/>
          <w:sz w:val="20"/>
          <w:szCs w:val="20"/>
        </w:rPr>
        <w:t xml:space="preserve"> Staging and Fill Sites</w:t>
      </w:r>
      <w:r w:rsidR="00EA234A" w:rsidRPr="00D839E4">
        <w:rPr>
          <w:rFonts w:ascii="Arial" w:hAnsi="Arial" w:cs="Arial"/>
          <w:sz w:val="20"/>
          <w:szCs w:val="20"/>
        </w:rPr>
        <w:t xml:space="preserve">” </w:t>
      </w:r>
      <w:r w:rsidR="00781DA9">
        <w:rPr>
          <w:rFonts w:ascii="Arial" w:hAnsi="Arial" w:cs="Arial"/>
          <w:sz w:val="20"/>
          <w:szCs w:val="20"/>
        </w:rPr>
        <w:t xml:space="preserve">(A-50 form) </w:t>
      </w:r>
      <w:r w:rsidR="00EA234A" w:rsidRPr="00D839E4">
        <w:rPr>
          <w:rFonts w:ascii="Arial" w:hAnsi="Arial" w:cs="Arial"/>
          <w:sz w:val="20"/>
          <w:szCs w:val="20"/>
        </w:rPr>
        <w:t xml:space="preserve">in the </w:t>
      </w:r>
      <w:r w:rsidR="00781DA9">
        <w:rPr>
          <w:rFonts w:ascii="Arial" w:hAnsi="Arial" w:cs="Arial"/>
          <w:sz w:val="20"/>
          <w:szCs w:val="20"/>
        </w:rPr>
        <w:t xml:space="preserve">submittal </w:t>
      </w:r>
      <w:r w:rsidR="00EA234A" w:rsidRPr="00D839E4">
        <w:rPr>
          <w:rFonts w:ascii="Arial" w:hAnsi="Arial" w:cs="Arial"/>
          <w:sz w:val="20"/>
          <w:szCs w:val="20"/>
        </w:rPr>
        <w:t>title description.</w:t>
      </w:r>
      <w:r w:rsidR="00637014" w:rsidRPr="00D839E4">
        <w:rPr>
          <w:rFonts w:ascii="Arial" w:hAnsi="Arial" w:cs="Arial"/>
          <w:sz w:val="20"/>
          <w:szCs w:val="20"/>
        </w:rPr>
        <w:t xml:space="preserve">  </w:t>
      </w:r>
      <w:r w:rsidR="008F2A60" w:rsidRPr="00D839E4">
        <w:rPr>
          <w:rFonts w:ascii="Arial" w:hAnsi="Arial" w:cs="Arial"/>
          <w:sz w:val="20"/>
          <w:szCs w:val="20"/>
        </w:rPr>
        <w:t>The CM shall</w:t>
      </w:r>
      <w:r w:rsidR="00011BA4" w:rsidRPr="00D839E4">
        <w:rPr>
          <w:rFonts w:ascii="Arial" w:hAnsi="Arial" w:cs="Arial"/>
          <w:sz w:val="20"/>
          <w:szCs w:val="20"/>
        </w:rPr>
        <w:t xml:space="preserve"> </w:t>
      </w:r>
      <w:ins w:id="146" w:author="OConnor, Kathleen" w:date="2017-01-24T15:17:00Z">
        <w:r w:rsidR="00D43EAE">
          <w:rPr>
            <w:rFonts w:ascii="Arial" w:hAnsi="Arial" w:cs="Arial"/>
            <w:sz w:val="20"/>
            <w:szCs w:val="20"/>
          </w:rPr>
          <w:t>review to ensure</w:t>
        </w:r>
      </w:ins>
      <w:del w:id="147" w:author="OConnor, Kathleen" w:date="2017-01-24T15:17:00Z">
        <w:r w:rsidR="00011BA4" w:rsidRPr="00D839E4" w:rsidDel="00D43EAE">
          <w:rPr>
            <w:rFonts w:ascii="Arial" w:hAnsi="Arial" w:cs="Arial"/>
            <w:sz w:val="20"/>
            <w:szCs w:val="20"/>
          </w:rPr>
          <w:delText>provide</w:delText>
        </w:r>
        <w:r w:rsidR="005E3D0D" w:rsidDel="00D43EAE">
          <w:rPr>
            <w:rFonts w:ascii="Arial" w:hAnsi="Arial" w:cs="Arial"/>
            <w:sz w:val="20"/>
            <w:szCs w:val="20"/>
          </w:rPr>
          <w:delText xml:space="preserve"> a review</w:delText>
        </w:r>
      </w:del>
      <w:r w:rsidR="00D43EAE">
        <w:rPr>
          <w:rFonts w:ascii="Arial" w:hAnsi="Arial" w:cs="Arial"/>
          <w:sz w:val="20"/>
          <w:szCs w:val="20"/>
        </w:rPr>
        <w:t xml:space="preserve"> requests avoid any and all conflicts within the contract plans and then submit the form and all accompanying information to all reviewers for comments and approval prior to a contractor’s use of a requested area. </w:t>
      </w:r>
      <w:del w:id="148" w:author="OConnor, Kathleen" w:date="2017-01-24T15:18:00Z">
        <w:r w:rsidR="005E3D0D" w:rsidDel="00D43EAE">
          <w:rPr>
            <w:rFonts w:ascii="Arial" w:hAnsi="Arial" w:cs="Arial"/>
            <w:sz w:val="20"/>
            <w:szCs w:val="20"/>
          </w:rPr>
          <w:delText xml:space="preserve"> of possible conflicts</w:delText>
        </w:r>
        <w:r w:rsidR="00781DA9" w:rsidDel="00D43EAE">
          <w:rPr>
            <w:rFonts w:ascii="Arial" w:hAnsi="Arial" w:cs="Arial"/>
            <w:sz w:val="20"/>
            <w:szCs w:val="20"/>
          </w:rPr>
          <w:delText xml:space="preserve">, </w:delText>
        </w:r>
        <w:r w:rsidR="005E3D0D" w:rsidDel="00D43EAE">
          <w:rPr>
            <w:rFonts w:ascii="Arial" w:hAnsi="Arial" w:cs="Arial"/>
            <w:sz w:val="20"/>
            <w:szCs w:val="20"/>
          </w:rPr>
          <w:delText>make</w:delText>
        </w:r>
        <w:r w:rsidR="0000786B" w:rsidRPr="00D839E4" w:rsidDel="00D43EAE">
          <w:rPr>
            <w:rFonts w:ascii="Arial" w:hAnsi="Arial" w:cs="Arial"/>
            <w:sz w:val="20"/>
            <w:szCs w:val="20"/>
          </w:rPr>
          <w:delText xml:space="preserve"> recommendations</w:delText>
        </w:r>
        <w:r w:rsidR="00781DA9" w:rsidDel="00D43EAE">
          <w:rPr>
            <w:rFonts w:ascii="Arial" w:hAnsi="Arial" w:cs="Arial"/>
            <w:sz w:val="20"/>
            <w:szCs w:val="20"/>
          </w:rPr>
          <w:delText>,</w:delText>
        </w:r>
        <w:r w:rsidR="0000786B" w:rsidRPr="00D839E4" w:rsidDel="00D43EAE">
          <w:rPr>
            <w:rFonts w:ascii="Arial" w:hAnsi="Arial" w:cs="Arial"/>
            <w:sz w:val="20"/>
            <w:szCs w:val="20"/>
          </w:rPr>
          <w:delText xml:space="preserve"> </w:delText>
        </w:r>
        <w:r w:rsidR="00781DA9" w:rsidDel="00D43EAE">
          <w:rPr>
            <w:rFonts w:ascii="Arial" w:hAnsi="Arial" w:cs="Arial"/>
            <w:sz w:val="20"/>
            <w:szCs w:val="20"/>
          </w:rPr>
          <w:delText>and</w:delText>
        </w:r>
        <w:r w:rsidR="005E3D0D" w:rsidRPr="00D839E4" w:rsidDel="00D43EAE">
          <w:rPr>
            <w:rFonts w:ascii="Arial" w:hAnsi="Arial" w:cs="Arial"/>
            <w:sz w:val="20"/>
            <w:szCs w:val="20"/>
          </w:rPr>
          <w:delText xml:space="preserve"> </w:delText>
        </w:r>
        <w:r w:rsidR="0000786B" w:rsidRPr="00D839E4" w:rsidDel="00D43EAE">
          <w:rPr>
            <w:rFonts w:ascii="Arial" w:hAnsi="Arial" w:cs="Arial"/>
            <w:sz w:val="20"/>
            <w:szCs w:val="20"/>
          </w:rPr>
          <w:delText xml:space="preserve">submit to the </w:delText>
        </w:r>
        <w:r w:rsidR="008F2A60" w:rsidRPr="00D839E4" w:rsidDel="00D43EAE">
          <w:rPr>
            <w:rFonts w:ascii="Arial" w:hAnsi="Arial" w:cs="Arial"/>
            <w:sz w:val="20"/>
            <w:szCs w:val="20"/>
          </w:rPr>
          <w:delText>all reviewers</w:delText>
        </w:r>
        <w:r w:rsidR="008019EE" w:rsidDel="00D43EAE">
          <w:rPr>
            <w:rFonts w:ascii="Arial" w:hAnsi="Arial" w:cs="Arial"/>
            <w:sz w:val="20"/>
            <w:szCs w:val="20"/>
          </w:rPr>
          <w:delText xml:space="preserve">. </w:delText>
        </w:r>
      </w:del>
      <w:r w:rsidR="00D43EAE">
        <w:rPr>
          <w:rFonts w:ascii="Arial" w:hAnsi="Arial" w:cs="Arial"/>
          <w:sz w:val="20"/>
          <w:szCs w:val="20"/>
        </w:rPr>
        <w:t>No request shall be submitted by a CM, for review, until all required information has been</w:t>
      </w:r>
      <w:r w:rsidR="00343221">
        <w:rPr>
          <w:rFonts w:ascii="Arial" w:hAnsi="Arial" w:cs="Arial"/>
          <w:sz w:val="20"/>
          <w:szCs w:val="20"/>
        </w:rPr>
        <w:t xml:space="preserve"> provided by the contractor. In</w:t>
      </w:r>
      <w:r w:rsidR="00D43EAE">
        <w:rPr>
          <w:rFonts w:ascii="Arial" w:hAnsi="Arial" w:cs="Arial"/>
          <w:sz w:val="20"/>
          <w:szCs w:val="20"/>
        </w:rPr>
        <w:t xml:space="preserve">complete submittal information or the submittal information not meeting the requirements noted below is terms for immediate rejection. </w:t>
      </w:r>
    </w:p>
    <w:p w:rsidR="00D43EAE" w:rsidRDefault="00D43EAE" w:rsidP="00D839E4">
      <w:pPr>
        <w:jc w:val="both"/>
        <w:rPr>
          <w:rFonts w:ascii="Arial" w:hAnsi="Arial" w:cs="Arial"/>
          <w:sz w:val="20"/>
          <w:szCs w:val="20"/>
        </w:rPr>
      </w:pPr>
    </w:p>
    <w:p w:rsidR="00640134" w:rsidRPr="00D839E4" w:rsidRDefault="00D43EAE" w:rsidP="00D839E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Illinois </w:t>
      </w:r>
      <w:proofErr w:type="spellStart"/>
      <w:r>
        <w:rPr>
          <w:rFonts w:ascii="Arial" w:hAnsi="Arial" w:cs="Arial"/>
          <w:sz w:val="20"/>
          <w:szCs w:val="20"/>
        </w:rPr>
        <w:t>Tollway</w:t>
      </w:r>
      <w:proofErr w:type="spellEnd"/>
      <w:r>
        <w:rPr>
          <w:rFonts w:ascii="Arial" w:hAnsi="Arial" w:cs="Arial"/>
          <w:sz w:val="20"/>
          <w:szCs w:val="20"/>
        </w:rPr>
        <w:t xml:space="preserve">, as the owner/operator of the requested use area, reserves all rights to approve or reject requests at its discretion. </w:t>
      </w:r>
    </w:p>
    <w:p w:rsidR="00A76153" w:rsidRPr="00D839E4" w:rsidRDefault="00A76153" w:rsidP="00D839E4">
      <w:pPr>
        <w:jc w:val="both"/>
        <w:rPr>
          <w:rFonts w:ascii="Arial" w:hAnsi="Arial" w:cs="Arial"/>
          <w:sz w:val="20"/>
          <w:szCs w:val="20"/>
        </w:rPr>
      </w:pPr>
    </w:p>
    <w:p w:rsidR="00A76153" w:rsidRPr="00D839E4" w:rsidRDefault="00A76153" w:rsidP="00D839E4">
      <w:p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b/>
          <w:sz w:val="20"/>
          <w:szCs w:val="20"/>
          <w:u w:val="single"/>
        </w:rPr>
        <w:t>Existing Conditions</w:t>
      </w:r>
      <w:r w:rsidR="00FF0507" w:rsidRPr="00D839E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20556" w:rsidRPr="00D839E4">
        <w:rPr>
          <w:rFonts w:ascii="Arial" w:hAnsi="Arial" w:cs="Arial"/>
          <w:b/>
          <w:sz w:val="20"/>
          <w:szCs w:val="20"/>
          <w:u w:val="single"/>
        </w:rPr>
        <w:t>Information</w:t>
      </w:r>
      <w:r w:rsidR="00FF0507" w:rsidRPr="00D839E4">
        <w:rPr>
          <w:rFonts w:ascii="Arial" w:hAnsi="Arial" w:cs="Arial"/>
          <w:b/>
          <w:sz w:val="20"/>
          <w:szCs w:val="20"/>
          <w:u w:val="single"/>
        </w:rPr>
        <w:t>:</w:t>
      </w:r>
    </w:p>
    <w:p w:rsidR="00707F20" w:rsidRPr="00D839E4" w:rsidRDefault="007E6684" w:rsidP="00D839E4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>The Existing</w:t>
      </w:r>
      <w:ins w:id="149" w:author="OConnor, Kathleen" w:date="2017-01-24T15:24:00Z">
        <w:r w:rsidR="00D43EAE">
          <w:rPr>
            <w:rFonts w:ascii="Arial" w:hAnsi="Arial" w:cs="Arial"/>
            <w:sz w:val="20"/>
            <w:szCs w:val="20"/>
          </w:rPr>
          <w:t>/Plan</w:t>
        </w:r>
      </w:ins>
      <w:r w:rsidRPr="00D839E4">
        <w:rPr>
          <w:rFonts w:ascii="Arial" w:hAnsi="Arial" w:cs="Arial"/>
          <w:sz w:val="20"/>
          <w:szCs w:val="20"/>
        </w:rPr>
        <w:t xml:space="preserve"> Conditions </w:t>
      </w:r>
      <w:del w:id="150" w:author="OConnor, Kathleen" w:date="2017-01-24T15:24:00Z">
        <w:r w:rsidRPr="00D839E4" w:rsidDel="00D43EAE">
          <w:rPr>
            <w:rFonts w:ascii="Arial" w:hAnsi="Arial" w:cs="Arial"/>
            <w:sz w:val="20"/>
            <w:szCs w:val="20"/>
          </w:rPr>
          <w:delText>Plan</w:delText>
        </w:r>
        <w:r w:rsidR="006C6ACB" w:rsidRPr="00D839E4" w:rsidDel="00D43EAE">
          <w:rPr>
            <w:rFonts w:ascii="Arial" w:hAnsi="Arial" w:cs="Arial"/>
            <w:sz w:val="20"/>
            <w:szCs w:val="20"/>
          </w:rPr>
          <w:delText xml:space="preserve"> </w:delText>
        </w:r>
      </w:del>
      <w:r w:rsidR="006C6ACB" w:rsidRPr="00D839E4">
        <w:rPr>
          <w:rFonts w:ascii="Arial" w:hAnsi="Arial" w:cs="Arial"/>
          <w:sz w:val="20"/>
          <w:szCs w:val="20"/>
        </w:rPr>
        <w:t>sh</w:t>
      </w:r>
      <w:r w:rsidR="008019EE">
        <w:rPr>
          <w:rFonts w:ascii="Arial" w:hAnsi="Arial" w:cs="Arial"/>
          <w:sz w:val="20"/>
          <w:szCs w:val="20"/>
        </w:rPr>
        <w:t>all</w:t>
      </w:r>
      <w:r w:rsidR="006C6ACB" w:rsidRPr="00D839E4">
        <w:rPr>
          <w:rFonts w:ascii="Arial" w:hAnsi="Arial" w:cs="Arial"/>
          <w:sz w:val="20"/>
          <w:szCs w:val="20"/>
        </w:rPr>
        <w:t xml:space="preserve"> </w:t>
      </w:r>
      <w:r w:rsidR="00927239" w:rsidRPr="00D839E4">
        <w:rPr>
          <w:rFonts w:ascii="Arial" w:hAnsi="Arial" w:cs="Arial"/>
          <w:sz w:val="20"/>
          <w:szCs w:val="20"/>
        </w:rPr>
        <w:t>depict</w:t>
      </w:r>
      <w:r w:rsidR="00672541" w:rsidRPr="00D839E4">
        <w:rPr>
          <w:rFonts w:ascii="Arial" w:hAnsi="Arial" w:cs="Arial"/>
          <w:sz w:val="20"/>
          <w:szCs w:val="20"/>
        </w:rPr>
        <w:t xml:space="preserve"> all pertinent </w:t>
      </w:r>
      <w:ins w:id="151" w:author="OConnor, Kathleen" w:date="2017-01-24T15:27:00Z">
        <w:r w:rsidR="00343221">
          <w:rPr>
            <w:rFonts w:ascii="Arial" w:hAnsi="Arial" w:cs="Arial"/>
            <w:sz w:val="20"/>
            <w:szCs w:val="20"/>
          </w:rPr>
          <w:t xml:space="preserve">or proposed (per contract plans) </w:t>
        </w:r>
      </w:ins>
      <w:r w:rsidR="00927239" w:rsidRPr="00D839E4">
        <w:rPr>
          <w:rFonts w:ascii="Arial" w:hAnsi="Arial" w:cs="Arial"/>
          <w:sz w:val="20"/>
          <w:szCs w:val="20"/>
        </w:rPr>
        <w:t>existing site conditions</w:t>
      </w:r>
      <w:r w:rsidR="00672541" w:rsidRPr="00D839E4">
        <w:rPr>
          <w:rFonts w:ascii="Arial" w:hAnsi="Arial" w:cs="Arial"/>
          <w:sz w:val="20"/>
          <w:szCs w:val="20"/>
        </w:rPr>
        <w:t>;</w:t>
      </w:r>
      <w:r w:rsidR="005E7B36" w:rsidRPr="00D839E4">
        <w:rPr>
          <w:rFonts w:ascii="Arial" w:hAnsi="Arial" w:cs="Arial"/>
          <w:sz w:val="20"/>
          <w:szCs w:val="20"/>
        </w:rPr>
        <w:t xml:space="preserve"> </w:t>
      </w:r>
      <w:r w:rsidR="005E3D0D">
        <w:rPr>
          <w:rFonts w:ascii="Arial" w:hAnsi="Arial" w:cs="Arial"/>
          <w:sz w:val="20"/>
          <w:szCs w:val="20"/>
        </w:rPr>
        <w:t xml:space="preserve">grading, </w:t>
      </w:r>
      <w:r w:rsidR="006C6ACB" w:rsidRPr="00D839E4">
        <w:rPr>
          <w:rFonts w:ascii="Arial" w:hAnsi="Arial" w:cs="Arial"/>
          <w:sz w:val="20"/>
          <w:szCs w:val="20"/>
        </w:rPr>
        <w:t>drainage, environmental, landsca</w:t>
      </w:r>
      <w:r w:rsidR="00001D3F" w:rsidRPr="00D839E4">
        <w:rPr>
          <w:rFonts w:ascii="Arial" w:hAnsi="Arial" w:cs="Arial"/>
          <w:sz w:val="20"/>
          <w:szCs w:val="20"/>
        </w:rPr>
        <w:t>pe, and utilities information in</w:t>
      </w:r>
      <w:r w:rsidR="006C6ACB" w:rsidRPr="00D839E4">
        <w:rPr>
          <w:rFonts w:ascii="Arial" w:hAnsi="Arial" w:cs="Arial"/>
          <w:sz w:val="20"/>
          <w:szCs w:val="20"/>
        </w:rPr>
        <w:t xml:space="preserve"> 11”x17”</w:t>
      </w:r>
      <w:r w:rsidR="00001D3F" w:rsidRPr="00D839E4">
        <w:rPr>
          <w:rFonts w:ascii="Arial" w:hAnsi="Arial" w:cs="Arial"/>
          <w:sz w:val="20"/>
          <w:szCs w:val="20"/>
        </w:rPr>
        <w:t xml:space="preserve"> plan format</w:t>
      </w:r>
      <w:r w:rsidR="00927239" w:rsidRPr="00D839E4">
        <w:rPr>
          <w:rFonts w:ascii="Arial" w:hAnsi="Arial" w:cs="Arial"/>
          <w:sz w:val="20"/>
          <w:szCs w:val="20"/>
        </w:rPr>
        <w:t xml:space="preserve"> to</w:t>
      </w:r>
      <w:r w:rsidR="005E7B36" w:rsidRPr="00D839E4">
        <w:rPr>
          <w:rFonts w:ascii="Arial" w:hAnsi="Arial" w:cs="Arial"/>
          <w:sz w:val="20"/>
          <w:szCs w:val="20"/>
        </w:rPr>
        <w:t xml:space="preserve"> </w:t>
      </w:r>
      <w:r w:rsidR="006C6ACB" w:rsidRPr="00D839E4">
        <w:rPr>
          <w:rFonts w:ascii="Arial" w:hAnsi="Arial" w:cs="Arial"/>
          <w:sz w:val="20"/>
          <w:szCs w:val="20"/>
        </w:rPr>
        <w:t xml:space="preserve">include but not be limited to the following: </w:t>
      </w:r>
    </w:p>
    <w:p w:rsidR="00A76153" w:rsidRPr="00D839E4" w:rsidRDefault="00A76153" w:rsidP="00D839E4">
      <w:pPr>
        <w:ind w:left="720"/>
        <w:jc w:val="both"/>
        <w:rPr>
          <w:rFonts w:ascii="Arial" w:hAnsi="Arial" w:cs="Arial"/>
          <w:sz w:val="20"/>
          <w:szCs w:val="20"/>
        </w:rPr>
      </w:pPr>
    </w:p>
    <w:p w:rsidR="00A76153" w:rsidRPr="00D839E4" w:rsidRDefault="00985BCF" w:rsidP="00D839E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 xml:space="preserve">Drainage </w:t>
      </w:r>
      <w:r w:rsidR="00A76153" w:rsidRPr="00D839E4">
        <w:rPr>
          <w:rFonts w:ascii="Arial" w:hAnsi="Arial" w:cs="Arial"/>
          <w:sz w:val="20"/>
          <w:szCs w:val="20"/>
        </w:rPr>
        <w:t xml:space="preserve">Structures &amp; </w:t>
      </w:r>
      <w:r w:rsidR="00120556" w:rsidRPr="00D839E4">
        <w:rPr>
          <w:rFonts w:ascii="Arial" w:hAnsi="Arial" w:cs="Arial"/>
          <w:sz w:val="20"/>
          <w:szCs w:val="20"/>
        </w:rPr>
        <w:t xml:space="preserve">Surface </w:t>
      </w:r>
      <w:r w:rsidRPr="00D839E4">
        <w:rPr>
          <w:rFonts w:ascii="Arial" w:hAnsi="Arial" w:cs="Arial"/>
          <w:sz w:val="20"/>
          <w:szCs w:val="20"/>
        </w:rPr>
        <w:t xml:space="preserve">Flow </w:t>
      </w:r>
      <w:r w:rsidR="00A76153" w:rsidRPr="00D839E4">
        <w:rPr>
          <w:rFonts w:ascii="Arial" w:hAnsi="Arial" w:cs="Arial"/>
          <w:sz w:val="20"/>
          <w:szCs w:val="20"/>
        </w:rPr>
        <w:t>Patterns</w:t>
      </w:r>
    </w:p>
    <w:p w:rsidR="00A76153" w:rsidRPr="00D839E4" w:rsidRDefault="00A76153" w:rsidP="00D839E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 xml:space="preserve">Retention/Detention </w:t>
      </w:r>
      <w:r w:rsidR="005E3D0D">
        <w:rPr>
          <w:rFonts w:ascii="Arial" w:hAnsi="Arial" w:cs="Arial"/>
          <w:sz w:val="20"/>
          <w:szCs w:val="20"/>
        </w:rPr>
        <w:t xml:space="preserve">or Floodplain </w:t>
      </w:r>
      <w:r w:rsidRPr="00D839E4">
        <w:rPr>
          <w:rFonts w:ascii="Arial" w:hAnsi="Arial" w:cs="Arial"/>
          <w:sz w:val="20"/>
          <w:szCs w:val="20"/>
        </w:rPr>
        <w:t>Areas</w:t>
      </w:r>
    </w:p>
    <w:p w:rsidR="00FF0507" w:rsidRPr="00D839E4" w:rsidRDefault="00FF0507" w:rsidP="00D839E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>Utilities</w:t>
      </w:r>
    </w:p>
    <w:p w:rsidR="00A76153" w:rsidRPr="00D839E4" w:rsidRDefault="00A76153" w:rsidP="00D839E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>Wetland Locations</w:t>
      </w:r>
      <w:r w:rsidR="00120556" w:rsidRPr="00D839E4">
        <w:rPr>
          <w:rFonts w:ascii="Arial" w:hAnsi="Arial" w:cs="Arial"/>
          <w:sz w:val="20"/>
          <w:szCs w:val="20"/>
        </w:rPr>
        <w:t>, waterways</w:t>
      </w:r>
      <w:r w:rsidR="008019EE">
        <w:rPr>
          <w:rFonts w:ascii="Arial" w:hAnsi="Arial" w:cs="Arial"/>
          <w:sz w:val="20"/>
          <w:szCs w:val="20"/>
        </w:rPr>
        <w:t>,</w:t>
      </w:r>
      <w:r w:rsidR="005E7B36" w:rsidRPr="00D839E4">
        <w:rPr>
          <w:rFonts w:ascii="Arial" w:hAnsi="Arial" w:cs="Arial"/>
          <w:sz w:val="20"/>
          <w:szCs w:val="20"/>
        </w:rPr>
        <w:t xml:space="preserve"> and areas of environmental concern</w:t>
      </w:r>
    </w:p>
    <w:p w:rsidR="00A76153" w:rsidRPr="00D839E4" w:rsidRDefault="00A76153" w:rsidP="00D839E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>Vegetation</w:t>
      </w:r>
      <w:r w:rsidR="003A768E" w:rsidRPr="00D839E4">
        <w:rPr>
          <w:rFonts w:ascii="Arial" w:hAnsi="Arial" w:cs="Arial"/>
          <w:sz w:val="20"/>
          <w:szCs w:val="20"/>
        </w:rPr>
        <w:t>/Landscaping</w:t>
      </w:r>
    </w:p>
    <w:p w:rsidR="00A76153" w:rsidRPr="00D839E4" w:rsidRDefault="00A76153" w:rsidP="00D839E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>Existing Topography</w:t>
      </w:r>
    </w:p>
    <w:p w:rsidR="00120556" w:rsidRDefault="00A76153" w:rsidP="00D839E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 xml:space="preserve">Limits of </w:t>
      </w:r>
      <w:r w:rsidR="005E7B36" w:rsidRPr="00D839E4">
        <w:rPr>
          <w:rFonts w:ascii="Arial" w:hAnsi="Arial" w:cs="Arial"/>
          <w:sz w:val="20"/>
          <w:szCs w:val="20"/>
        </w:rPr>
        <w:t xml:space="preserve">disturbance for the area of </w:t>
      </w:r>
      <w:r w:rsidRPr="00D839E4">
        <w:rPr>
          <w:rFonts w:ascii="Arial" w:hAnsi="Arial" w:cs="Arial"/>
          <w:sz w:val="20"/>
          <w:szCs w:val="20"/>
        </w:rPr>
        <w:t xml:space="preserve">proposed staging </w:t>
      </w:r>
      <w:r w:rsidR="00120556" w:rsidRPr="00D839E4">
        <w:rPr>
          <w:rFonts w:ascii="Arial" w:hAnsi="Arial" w:cs="Arial"/>
          <w:sz w:val="20"/>
          <w:szCs w:val="20"/>
        </w:rPr>
        <w:t>or use.</w:t>
      </w:r>
    </w:p>
    <w:p w:rsidR="005E69CD" w:rsidRDefault="005E69CD" w:rsidP="00D839E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Erosion or Sediment control measures, site photographs, and/or other approved methods</w:t>
      </w:r>
    </w:p>
    <w:p w:rsidR="005E3D0D" w:rsidRPr="00D839E4" w:rsidRDefault="005E3D0D" w:rsidP="00D839E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Proposed topography (revised grading plan)</w:t>
      </w:r>
    </w:p>
    <w:p w:rsidR="00FF0507" w:rsidRPr="00D839E4" w:rsidRDefault="000A6D95" w:rsidP="00D839E4">
      <w:p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 xml:space="preserve"> </w:t>
      </w:r>
    </w:p>
    <w:p w:rsidR="00A76153" w:rsidRPr="00D839E4" w:rsidDel="00EA2D39" w:rsidRDefault="00120556" w:rsidP="00D839E4">
      <w:pPr>
        <w:jc w:val="both"/>
        <w:rPr>
          <w:del w:id="152" w:author="O'Connor, Katie" w:date="2017-01-24T10:02:00Z"/>
          <w:rFonts w:ascii="Arial" w:hAnsi="Arial" w:cs="Arial"/>
          <w:b/>
          <w:sz w:val="20"/>
          <w:szCs w:val="20"/>
          <w:u w:val="single"/>
        </w:rPr>
      </w:pPr>
      <w:r w:rsidRPr="00D839E4">
        <w:rPr>
          <w:rFonts w:ascii="Arial" w:hAnsi="Arial" w:cs="Arial"/>
          <w:b/>
          <w:sz w:val="20"/>
          <w:szCs w:val="20"/>
          <w:u w:val="single"/>
        </w:rPr>
        <w:t>Restoration Information</w:t>
      </w:r>
      <w:r w:rsidR="00FF0507" w:rsidRPr="00D839E4">
        <w:rPr>
          <w:rFonts w:ascii="Arial" w:hAnsi="Arial" w:cs="Arial"/>
          <w:b/>
          <w:sz w:val="20"/>
          <w:szCs w:val="20"/>
          <w:u w:val="single"/>
        </w:rPr>
        <w:t>:</w:t>
      </w:r>
    </w:p>
    <w:p w:rsidR="003A768E" w:rsidRPr="00D839E4" w:rsidRDefault="003A768E" w:rsidP="00D839E4">
      <w:pPr>
        <w:jc w:val="both"/>
        <w:rPr>
          <w:rFonts w:ascii="Arial" w:hAnsi="Arial" w:cs="Arial"/>
          <w:sz w:val="20"/>
          <w:szCs w:val="20"/>
        </w:rPr>
      </w:pPr>
    </w:p>
    <w:p w:rsidR="00816D9F" w:rsidRDefault="00816D9F" w:rsidP="00D839E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Grading Plan sh</w:t>
      </w:r>
      <w:r w:rsidR="008019EE">
        <w:rPr>
          <w:rFonts w:ascii="Arial" w:hAnsi="Arial" w:cs="Arial"/>
          <w:sz w:val="20"/>
          <w:szCs w:val="20"/>
        </w:rPr>
        <w:t>all</w:t>
      </w:r>
      <w:r>
        <w:rPr>
          <w:rFonts w:ascii="Arial" w:hAnsi="Arial" w:cs="Arial"/>
          <w:sz w:val="20"/>
          <w:szCs w:val="20"/>
        </w:rPr>
        <w:t xml:space="preserve"> include:</w:t>
      </w:r>
    </w:p>
    <w:p w:rsidR="00816D9F" w:rsidRDefault="00816D9F" w:rsidP="005E69CD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 xml:space="preserve">Show final grading </w:t>
      </w:r>
      <w:del w:id="153" w:author="OConnor, Kathleen" w:date="2017-01-24T15:28:00Z">
        <w:r w:rsidRPr="00D839E4" w:rsidDel="00343221">
          <w:rPr>
            <w:rFonts w:ascii="Arial" w:hAnsi="Arial" w:cs="Arial"/>
            <w:sz w:val="20"/>
            <w:szCs w:val="20"/>
          </w:rPr>
          <w:delText>(contours at</w:delText>
        </w:r>
      </w:del>
      <w:ins w:id="154" w:author="OConnor, Kathleen" w:date="2017-01-24T15:28:00Z">
        <w:r w:rsidR="00343221">
          <w:rPr>
            <w:rFonts w:ascii="Arial" w:hAnsi="Arial" w:cs="Arial"/>
            <w:sz w:val="20"/>
            <w:szCs w:val="20"/>
          </w:rPr>
          <w:t>with</w:t>
        </w:r>
      </w:ins>
      <w:r w:rsidRPr="00D839E4">
        <w:rPr>
          <w:rFonts w:ascii="Arial" w:hAnsi="Arial" w:cs="Arial"/>
          <w:sz w:val="20"/>
          <w:szCs w:val="20"/>
        </w:rPr>
        <w:t xml:space="preserve"> 1 foot </w:t>
      </w:r>
      <w:ins w:id="155" w:author="OConnor, Kathleen" w:date="2017-01-24T15:28:00Z">
        <w:r w:rsidR="00343221">
          <w:rPr>
            <w:rFonts w:ascii="Arial" w:hAnsi="Arial" w:cs="Arial"/>
            <w:sz w:val="20"/>
            <w:szCs w:val="20"/>
          </w:rPr>
          <w:t xml:space="preserve">contour </w:t>
        </w:r>
      </w:ins>
      <w:r w:rsidRPr="00D839E4">
        <w:rPr>
          <w:rFonts w:ascii="Arial" w:hAnsi="Arial" w:cs="Arial"/>
          <w:sz w:val="20"/>
          <w:szCs w:val="20"/>
        </w:rPr>
        <w:t xml:space="preserve">intervals, all </w:t>
      </w:r>
      <w:ins w:id="156" w:author="OConnor, Kathleen" w:date="2017-01-24T15:28:00Z">
        <w:r w:rsidR="00343221">
          <w:rPr>
            <w:rFonts w:ascii="Arial" w:hAnsi="Arial" w:cs="Arial"/>
            <w:sz w:val="20"/>
            <w:szCs w:val="20"/>
          </w:rPr>
          <w:t xml:space="preserve">drainage </w:t>
        </w:r>
      </w:ins>
      <w:del w:id="157" w:author="OConnor, Kathleen" w:date="2017-01-24T15:28:00Z">
        <w:r w:rsidRPr="00D839E4" w:rsidDel="00343221">
          <w:rPr>
            <w:rFonts w:ascii="Arial" w:hAnsi="Arial" w:cs="Arial"/>
            <w:sz w:val="20"/>
            <w:szCs w:val="20"/>
          </w:rPr>
          <w:delText>slopes</w:delText>
        </w:r>
      </w:del>
      <w:ins w:id="158" w:author="OConnor, Kathleen" w:date="2017-01-24T15:28:00Z">
        <w:r w:rsidR="00343221">
          <w:rPr>
            <w:rFonts w:ascii="Arial" w:hAnsi="Arial" w:cs="Arial"/>
            <w:sz w:val="20"/>
            <w:szCs w:val="20"/>
          </w:rPr>
          <w:t>features (ditches, deten</w:t>
        </w:r>
      </w:ins>
      <w:ins w:id="159" w:author="OConnor, Kathleen" w:date="2017-01-24T15:29:00Z">
        <w:r w:rsidR="00343221">
          <w:rPr>
            <w:rFonts w:ascii="Arial" w:hAnsi="Arial" w:cs="Arial"/>
            <w:sz w:val="20"/>
            <w:szCs w:val="20"/>
          </w:rPr>
          <w:t>t</w:t>
        </w:r>
      </w:ins>
      <w:ins w:id="160" w:author="OConnor, Kathleen" w:date="2017-01-24T15:28:00Z">
        <w:r w:rsidR="00343221">
          <w:rPr>
            <w:rFonts w:ascii="Arial" w:hAnsi="Arial" w:cs="Arial"/>
            <w:sz w:val="20"/>
            <w:szCs w:val="20"/>
          </w:rPr>
          <w:t>ion, etc.)</w:t>
        </w:r>
      </w:ins>
      <w:r w:rsidRPr="00D839E4">
        <w:rPr>
          <w:rFonts w:ascii="Arial" w:hAnsi="Arial" w:cs="Arial"/>
          <w:sz w:val="20"/>
          <w:szCs w:val="20"/>
        </w:rPr>
        <w:t xml:space="preserve"> </w:t>
      </w:r>
      <w:ins w:id="161" w:author="OConnor, Kathleen" w:date="2017-01-24T15:29:00Z">
        <w:r w:rsidR="00343221">
          <w:rPr>
            <w:rFonts w:ascii="Arial" w:hAnsi="Arial" w:cs="Arial"/>
            <w:sz w:val="20"/>
            <w:szCs w:val="20"/>
          </w:rPr>
          <w:t xml:space="preserve">and utilities. </w:t>
        </w:r>
      </w:ins>
      <w:del w:id="162" w:author="OConnor, Kathleen" w:date="2017-01-24T15:29:00Z">
        <w:r w:rsidRPr="00D839E4" w:rsidDel="00343221">
          <w:rPr>
            <w:rFonts w:ascii="Arial" w:hAnsi="Arial" w:cs="Arial"/>
            <w:sz w:val="20"/>
            <w:szCs w:val="20"/>
          </w:rPr>
          <w:delText>n</w:delText>
        </w:r>
      </w:del>
      <w:ins w:id="163" w:author="OConnor, Kathleen" w:date="2017-01-24T15:29:00Z">
        <w:r w:rsidR="00343221">
          <w:rPr>
            <w:rFonts w:ascii="Arial" w:hAnsi="Arial" w:cs="Arial"/>
            <w:sz w:val="20"/>
            <w:szCs w:val="20"/>
          </w:rPr>
          <w:t>N</w:t>
        </w:r>
      </w:ins>
      <w:r w:rsidRPr="00D839E4">
        <w:rPr>
          <w:rFonts w:ascii="Arial" w:hAnsi="Arial" w:cs="Arial"/>
          <w:sz w:val="20"/>
          <w:szCs w:val="20"/>
        </w:rPr>
        <w:t xml:space="preserve">o </w:t>
      </w:r>
      <w:ins w:id="164" w:author="OConnor, Kathleen" w:date="2017-01-24T15:29:00Z">
        <w:r w:rsidR="00343221">
          <w:rPr>
            <w:rFonts w:ascii="Arial" w:hAnsi="Arial" w:cs="Arial"/>
            <w:sz w:val="20"/>
            <w:szCs w:val="20"/>
          </w:rPr>
          <w:t>slope shall exceed</w:t>
        </w:r>
      </w:ins>
      <w:del w:id="165" w:author="OConnor, Kathleen" w:date="2017-01-24T15:29:00Z">
        <w:r w:rsidRPr="00D839E4" w:rsidDel="00343221">
          <w:rPr>
            <w:rFonts w:ascii="Arial" w:hAnsi="Arial" w:cs="Arial"/>
            <w:sz w:val="20"/>
            <w:szCs w:val="20"/>
          </w:rPr>
          <w:delText>steeper than</w:delText>
        </w:r>
      </w:del>
      <w:r w:rsidRPr="00D839E4">
        <w:rPr>
          <w:rFonts w:ascii="Arial" w:hAnsi="Arial" w:cs="Arial"/>
          <w:sz w:val="20"/>
          <w:szCs w:val="20"/>
        </w:rPr>
        <w:t xml:space="preserve"> 1:4 and 1:6 near </w:t>
      </w:r>
      <w:proofErr w:type="spellStart"/>
      <w:r w:rsidRPr="00D839E4">
        <w:rPr>
          <w:rFonts w:ascii="Arial" w:hAnsi="Arial" w:cs="Arial"/>
          <w:sz w:val="20"/>
          <w:szCs w:val="20"/>
        </w:rPr>
        <w:t>foreslopes</w:t>
      </w:r>
      <w:proofErr w:type="spellEnd"/>
      <w:ins w:id="166" w:author="OConnor, Kathleen" w:date="2017-01-24T15:29:00Z">
        <w:r w:rsidR="00343221">
          <w:rPr>
            <w:rFonts w:ascii="Arial" w:hAnsi="Arial" w:cs="Arial"/>
            <w:sz w:val="20"/>
            <w:szCs w:val="20"/>
          </w:rPr>
          <w:t xml:space="preserve"> and</w:t>
        </w:r>
      </w:ins>
      <w:del w:id="167" w:author="OConnor, Kathleen" w:date="2017-01-24T15:29:00Z">
        <w:r w:rsidRPr="00D839E4" w:rsidDel="00343221">
          <w:rPr>
            <w:rFonts w:ascii="Arial" w:hAnsi="Arial" w:cs="Arial"/>
            <w:sz w:val="20"/>
            <w:szCs w:val="20"/>
          </w:rPr>
          <w:delText>,</w:delText>
        </w:r>
      </w:del>
      <w:r w:rsidRPr="00D839E4">
        <w:rPr>
          <w:rFonts w:ascii="Arial" w:hAnsi="Arial" w:cs="Arial"/>
          <w:sz w:val="20"/>
          <w:szCs w:val="20"/>
        </w:rPr>
        <w:t xml:space="preserve"> permanent stockpiles should blend with surrounding contour</w:t>
      </w:r>
      <w:ins w:id="168" w:author="OConnor, Kathleen" w:date="2017-01-24T15:29:00Z">
        <w:r w:rsidR="00343221">
          <w:rPr>
            <w:rFonts w:ascii="Arial" w:hAnsi="Arial" w:cs="Arial"/>
            <w:sz w:val="20"/>
            <w:szCs w:val="20"/>
          </w:rPr>
          <w:t>s</w:t>
        </w:r>
      </w:ins>
      <w:del w:id="169" w:author="OConnor, Kathleen" w:date="2017-01-24T15:29:00Z">
        <w:r w:rsidRPr="00D839E4" w:rsidDel="00343221">
          <w:rPr>
            <w:rFonts w:ascii="Arial" w:hAnsi="Arial" w:cs="Arial"/>
            <w:sz w:val="20"/>
            <w:szCs w:val="20"/>
          </w:rPr>
          <w:delText xml:space="preserve">s) and drainage.  </w:delText>
        </w:r>
      </w:del>
    </w:p>
    <w:p w:rsidR="00816D9F" w:rsidRPr="00816D9F" w:rsidRDefault="00816D9F" w:rsidP="00816D9F">
      <w:pPr>
        <w:jc w:val="both"/>
        <w:rPr>
          <w:rFonts w:ascii="Arial" w:hAnsi="Arial" w:cs="Arial"/>
          <w:sz w:val="20"/>
          <w:szCs w:val="20"/>
        </w:rPr>
      </w:pPr>
    </w:p>
    <w:p w:rsidR="00A76153" w:rsidRPr="00D839E4" w:rsidRDefault="000A6D95" w:rsidP="00D839E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 xml:space="preserve">The Restoration Plan </w:t>
      </w:r>
      <w:r w:rsidR="00985BCF" w:rsidRPr="00D839E4">
        <w:rPr>
          <w:rFonts w:ascii="Arial" w:hAnsi="Arial" w:cs="Arial"/>
          <w:sz w:val="20"/>
          <w:szCs w:val="20"/>
        </w:rPr>
        <w:t>sh</w:t>
      </w:r>
      <w:r w:rsidR="008019EE">
        <w:rPr>
          <w:rFonts w:ascii="Arial" w:hAnsi="Arial" w:cs="Arial"/>
          <w:sz w:val="20"/>
          <w:szCs w:val="20"/>
        </w:rPr>
        <w:t>all</w:t>
      </w:r>
      <w:r w:rsidR="00985BCF" w:rsidRPr="00D839E4">
        <w:rPr>
          <w:rFonts w:ascii="Arial" w:hAnsi="Arial" w:cs="Arial"/>
          <w:sz w:val="20"/>
          <w:szCs w:val="20"/>
        </w:rPr>
        <w:t xml:space="preserve"> </w:t>
      </w:r>
      <w:r w:rsidR="00927239" w:rsidRPr="00D839E4">
        <w:rPr>
          <w:rFonts w:ascii="Arial" w:hAnsi="Arial" w:cs="Arial"/>
          <w:sz w:val="20"/>
          <w:szCs w:val="20"/>
        </w:rPr>
        <w:t xml:space="preserve">depict </w:t>
      </w:r>
      <w:r w:rsidR="00001D3F" w:rsidRPr="00D839E4">
        <w:rPr>
          <w:rFonts w:ascii="Arial" w:hAnsi="Arial" w:cs="Arial"/>
          <w:sz w:val="20"/>
          <w:szCs w:val="20"/>
        </w:rPr>
        <w:t xml:space="preserve">both </w:t>
      </w:r>
      <w:r w:rsidR="00927239" w:rsidRPr="00D839E4">
        <w:rPr>
          <w:rFonts w:ascii="Arial" w:hAnsi="Arial" w:cs="Arial"/>
          <w:sz w:val="20"/>
          <w:szCs w:val="20"/>
        </w:rPr>
        <w:t>the</w:t>
      </w:r>
      <w:r w:rsidR="005E7B36" w:rsidRPr="00D839E4">
        <w:rPr>
          <w:rFonts w:ascii="Arial" w:hAnsi="Arial" w:cs="Arial"/>
          <w:sz w:val="20"/>
          <w:szCs w:val="20"/>
        </w:rPr>
        <w:t xml:space="preserve"> temporary erosion</w:t>
      </w:r>
      <w:r w:rsidR="00707F20" w:rsidRPr="00D839E4">
        <w:rPr>
          <w:rFonts w:ascii="Arial" w:hAnsi="Arial" w:cs="Arial"/>
          <w:sz w:val="20"/>
          <w:szCs w:val="20"/>
        </w:rPr>
        <w:t>/sediment</w:t>
      </w:r>
      <w:r w:rsidR="005E7B36" w:rsidRPr="00D839E4">
        <w:rPr>
          <w:rFonts w:ascii="Arial" w:hAnsi="Arial" w:cs="Arial"/>
          <w:sz w:val="20"/>
          <w:szCs w:val="20"/>
        </w:rPr>
        <w:t xml:space="preserve"> control</w:t>
      </w:r>
      <w:r w:rsidR="00001D3F" w:rsidRPr="00D839E4">
        <w:rPr>
          <w:rFonts w:ascii="Arial" w:hAnsi="Arial" w:cs="Arial"/>
          <w:sz w:val="20"/>
          <w:szCs w:val="20"/>
        </w:rPr>
        <w:t>s</w:t>
      </w:r>
      <w:r w:rsidR="005E7B36" w:rsidRPr="00D839E4">
        <w:rPr>
          <w:rFonts w:ascii="Arial" w:hAnsi="Arial" w:cs="Arial"/>
          <w:sz w:val="20"/>
          <w:szCs w:val="20"/>
        </w:rPr>
        <w:t xml:space="preserve"> and fina</w:t>
      </w:r>
      <w:r w:rsidR="00001D3F" w:rsidRPr="00D839E4">
        <w:rPr>
          <w:rFonts w:ascii="Arial" w:hAnsi="Arial" w:cs="Arial"/>
          <w:sz w:val="20"/>
          <w:szCs w:val="20"/>
        </w:rPr>
        <w:t>l site restoration information i</w:t>
      </w:r>
      <w:r w:rsidR="005E7B36" w:rsidRPr="00D839E4">
        <w:rPr>
          <w:rFonts w:ascii="Arial" w:hAnsi="Arial" w:cs="Arial"/>
          <w:sz w:val="20"/>
          <w:szCs w:val="20"/>
        </w:rPr>
        <w:t xml:space="preserve">n 11”x17” </w:t>
      </w:r>
      <w:r w:rsidR="00001D3F" w:rsidRPr="00D839E4">
        <w:rPr>
          <w:rFonts w:ascii="Arial" w:hAnsi="Arial" w:cs="Arial"/>
          <w:sz w:val="20"/>
          <w:szCs w:val="20"/>
        </w:rPr>
        <w:t>plan format</w:t>
      </w:r>
      <w:r w:rsidR="00927239" w:rsidRPr="00D839E4">
        <w:rPr>
          <w:rFonts w:ascii="Arial" w:hAnsi="Arial" w:cs="Arial"/>
          <w:sz w:val="20"/>
          <w:szCs w:val="20"/>
        </w:rPr>
        <w:t xml:space="preserve"> to i</w:t>
      </w:r>
      <w:r w:rsidR="00985BCF" w:rsidRPr="00D839E4">
        <w:rPr>
          <w:rFonts w:ascii="Arial" w:hAnsi="Arial" w:cs="Arial"/>
          <w:sz w:val="20"/>
          <w:szCs w:val="20"/>
        </w:rPr>
        <w:t>nclude but not be limited to the following</w:t>
      </w:r>
      <w:r w:rsidR="003A768E" w:rsidRPr="00D839E4">
        <w:rPr>
          <w:rFonts w:ascii="Arial" w:hAnsi="Arial" w:cs="Arial"/>
          <w:sz w:val="20"/>
          <w:szCs w:val="20"/>
        </w:rPr>
        <w:t>:</w:t>
      </w:r>
    </w:p>
    <w:p w:rsidR="00707F20" w:rsidRPr="00D839E4" w:rsidRDefault="00707F20" w:rsidP="00D839E4">
      <w:pPr>
        <w:pStyle w:val="ListParagraph"/>
        <w:jc w:val="both"/>
        <w:rPr>
          <w:rFonts w:ascii="Arial" w:hAnsi="Arial" w:cs="Arial"/>
          <w:sz w:val="20"/>
          <w:szCs w:val="20"/>
        </w:rPr>
      </w:pPr>
    </w:p>
    <w:p w:rsidR="00A76153" w:rsidRPr="00D839E4" w:rsidRDefault="00FF0507" w:rsidP="00D839E4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  <w:u w:val="single"/>
        </w:rPr>
        <w:t>Temporary Erosion and Sediment Control</w:t>
      </w:r>
      <w:r w:rsidR="009536A7" w:rsidRPr="00D839E4">
        <w:rPr>
          <w:rFonts w:ascii="Arial" w:hAnsi="Arial" w:cs="Arial"/>
          <w:sz w:val="20"/>
          <w:szCs w:val="20"/>
          <w:u w:val="single"/>
        </w:rPr>
        <w:t xml:space="preserve"> </w:t>
      </w:r>
      <w:r w:rsidR="009536A7" w:rsidRPr="00D839E4">
        <w:rPr>
          <w:rFonts w:ascii="Arial" w:hAnsi="Arial" w:cs="Arial"/>
          <w:sz w:val="20"/>
          <w:szCs w:val="20"/>
        </w:rPr>
        <w:t>–</w:t>
      </w:r>
      <w:r w:rsidR="00985BCF" w:rsidRPr="00D839E4">
        <w:rPr>
          <w:rFonts w:ascii="Arial" w:hAnsi="Arial" w:cs="Arial"/>
          <w:sz w:val="20"/>
          <w:szCs w:val="20"/>
        </w:rPr>
        <w:t xml:space="preserve"> Show all proposed BMP’s along with </w:t>
      </w:r>
      <w:r w:rsidR="009536A7" w:rsidRPr="00D839E4">
        <w:rPr>
          <w:rFonts w:ascii="Arial" w:hAnsi="Arial" w:cs="Arial"/>
          <w:sz w:val="20"/>
          <w:szCs w:val="20"/>
        </w:rPr>
        <w:t xml:space="preserve">stabilized </w:t>
      </w:r>
      <w:r w:rsidR="00707F20" w:rsidRPr="00D839E4">
        <w:rPr>
          <w:rFonts w:ascii="Arial" w:hAnsi="Arial" w:cs="Arial"/>
          <w:sz w:val="20"/>
          <w:szCs w:val="20"/>
        </w:rPr>
        <w:t xml:space="preserve">vehicle entry </w:t>
      </w:r>
      <w:r w:rsidR="009536A7" w:rsidRPr="00D839E4">
        <w:rPr>
          <w:rFonts w:ascii="Arial" w:hAnsi="Arial" w:cs="Arial"/>
          <w:sz w:val="20"/>
          <w:szCs w:val="20"/>
        </w:rPr>
        <w:t xml:space="preserve">and exit </w:t>
      </w:r>
      <w:r w:rsidR="00707F20" w:rsidRPr="00D839E4">
        <w:rPr>
          <w:rFonts w:ascii="Arial" w:hAnsi="Arial" w:cs="Arial"/>
          <w:sz w:val="20"/>
          <w:szCs w:val="20"/>
        </w:rPr>
        <w:t>locations</w:t>
      </w:r>
      <w:r w:rsidR="00162383" w:rsidRPr="00D839E4">
        <w:rPr>
          <w:rFonts w:ascii="Arial" w:hAnsi="Arial" w:cs="Arial"/>
          <w:sz w:val="20"/>
          <w:szCs w:val="20"/>
        </w:rPr>
        <w:t xml:space="preserve">, </w:t>
      </w:r>
      <w:r w:rsidR="00707F20" w:rsidRPr="00D839E4">
        <w:rPr>
          <w:rFonts w:ascii="Arial" w:hAnsi="Arial" w:cs="Arial"/>
          <w:sz w:val="20"/>
          <w:szCs w:val="20"/>
        </w:rPr>
        <w:t>limits of work area</w:t>
      </w:r>
      <w:r w:rsidR="00220D3F" w:rsidRPr="00D839E4">
        <w:rPr>
          <w:rFonts w:ascii="Arial" w:hAnsi="Arial" w:cs="Arial"/>
          <w:sz w:val="20"/>
          <w:szCs w:val="20"/>
        </w:rPr>
        <w:t xml:space="preserve">, </w:t>
      </w:r>
      <w:r w:rsidR="007E6684" w:rsidRPr="00D839E4">
        <w:rPr>
          <w:rFonts w:ascii="Arial" w:hAnsi="Arial" w:cs="Arial"/>
          <w:sz w:val="20"/>
          <w:szCs w:val="20"/>
        </w:rPr>
        <w:t xml:space="preserve">topsoil </w:t>
      </w:r>
      <w:r w:rsidR="00220D3F" w:rsidRPr="00D839E4">
        <w:rPr>
          <w:rFonts w:ascii="Arial" w:hAnsi="Arial" w:cs="Arial"/>
          <w:sz w:val="20"/>
          <w:szCs w:val="20"/>
        </w:rPr>
        <w:t>stockpile locations</w:t>
      </w:r>
      <w:r w:rsidR="00162383" w:rsidRPr="00D839E4">
        <w:rPr>
          <w:rFonts w:ascii="Arial" w:hAnsi="Arial" w:cs="Arial"/>
          <w:sz w:val="20"/>
          <w:szCs w:val="20"/>
        </w:rPr>
        <w:t>, protection of existing vegetation (i.e., tree protection)</w:t>
      </w:r>
      <w:r w:rsidR="00707F20" w:rsidRPr="00D839E4">
        <w:rPr>
          <w:rFonts w:ascii="Arial" w:hAnsi="Arial" w:cs="Arial"/>
          <w:sz w:val="20"/>
          <w:szCs w:val="20"/>
        </w:rPr>
        <w:t>.</w:t>
      </w:r>
      <w:r w:rsidR="00162383" w:rsidRPr="00D839E4">
        <w:rPr>
          <w:rFonts w:ascii="Arial" w:hAnsi="Arial" w:cs="Arial"/>
          <w:sz w:val="20"/>
          <w:szCs w:val="20"/>
        </w:rPr>
        <w:t xml:space="preserve">  Show any</w:t>
      </w:r>
      <w:r w:rsidR="00707F20" w:rsidRPr="00D839E4">
        <w:rPr>
          <w:rFonts w:ascii="Arial" w:hAnsi="Arial" w:cs="Arial"/>
          <w:sz w:val="20"/>
          <w:szCs w:val="20"/>
        </w:rPr>
        <w:t xml:space="preserve"> </w:t>
      </w:r>
      <w:r w:rsidR="007E6684" w:rsidRPr="00D839E4">
        <w:rPr>
          <w:rFonts w:ascii="Arial" w:hAnsi="Arial" w:cs="Arial"/>
          <w:sz w:val="20"/>
          <w:szCs w:val="20"/>
        </w:rPr>
        <w:t xml:space="preserve">additional </w:t>
      </w:r>
      <w:r w:rsidR="00707F20" w:rsidRPr="00D839E4">
        <w:rPr>
          <w:rFonts w:ascii="Arial" w:hAnsi="Arial" w:cs="Arial"/>
          <w:sz w:val="20"/>
          <w:szCs w:val="20"/>
        </w:rPr>
        <w:t xml:space="preserve">environmental </w:t>
      </w:r>
      <w:r w:rsidR="00162383" w:rsidRPr="00D839E4">
        <w:rPr>
          <w:rFonts w:ascii="Arial" w:hAnsi="Arial" w:cs="Arial"/>
          <w:sz w:val="20"/>
          <w:szCs w:val="20"/>
        </w:rPr>
        <w:t xml:space="preserve">impacts and </w:t>
      </w:r>
      <w:r w:rsidR="00A76153" w:rsidRPr="00D839E4">
        <w:rPr>
          <w:rFonts w:ascii="Arial" w:hAnsi="Arial" w:cs="Arial"/>
          <w:sz w:val="20"/>
          <w:szCs w:val="20"/>
        </w:rPr>
        <w:t>protection measures</w:t>
      </w:r>
      <w:r w:rsidR="00707F20" w:rsidRPr="00D839E4">
        <w:rPr>
          <w:rFonts w:ascii="Arial" w:hAnsi="Arial" w:cs="Arial"/>
          <w:sz w:val="20"/>
          <w:szCs w:val="20"/>
        </w:rPr>
        <w:t xml:space="preserve"> needed</w:t>
      </w:r>
      <w:r w:rsidR="00162383" w:rsidRPr="00D839E4">
        <w:rPr>
          <w:rFonts w:ascii="Arial" w:hAnsi="Arial" w:cs="Arial"/>
          <w:sz w:val="20"/>
          <w:szCs w:val="20"/>
        </w:rPr>
        <w:t xml:space="preserve"> for wetlands or other resources</w:t>
      </w:r>
      <w:r w:rsidR="00707F20" w:rsidRPr="00D839E4">
        <w:rPr>
          <w:rFonts w:ascii="Arial" w:hAnsi="Arial" w:cs="Arial"/>
          <w:sz w:val="20"/>
          <w:szCs w:val="20"/>
        </w:rPr>
        <w:t>.</w:t>
      </w:r>
    </w:p>
    <w:p w:rsidR="009D5FC7" w:rsidRPr="00D839E4" w:rsidRDefault="00162383" w:rsidP="00D839E4">
      <w:pPr>
        <w:pStyle w:val="ListParagraph"/>
        <w:numPr>
          <w:ilvl w:val="1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  <w:u w:val="single"/>
        </w:rPr>
        <w:t>Permanent Landscape</w:t>
      </w:r>
      <w:r w:rsidRPr="00D839E4">
        <w:rPr>
          <w:rFonts w:ascii="Arial" w:hAnsi="Arial" w:cs="Arial"/>
          <w:sz w:val="20"/>
          <w:szCs w:val="20"/>
        </w:rPr>
        <w:t xml:space="preserve"> </w:t>
      </w:r>
      <w:r w:rsidR="007C506E" w:rsidRPr="00D839E4">
        <w:rPr>
          <w:rFonts w:ascii="Arial" w:hAnsi="Arial" w:cs="Arial"/>
          <w:sz w:val="20"/>
          <w:szCs w:val="20"/>
        </w:rPr>
        <w:t>–</w:t>
      </w:r>
      <w:r w:rsidRPr="00D839E4">
        <w:rPr>
          <w:rFonts w:ascii="Arial" w:hAnsi="Arial" w:cs="Arial"/>
          <w:sz w:val="20"/>
          <w:szCs w:val="20"/>
        </w:rPr>
        <w:t xml:space="preserve"> </w:t>
      </w:r>
      <w:r w:rsidR="007C506E" w:rsidRPr="00D839E4">
        <w:rPr>
          <w:rFonts w:ascii="Arial" w:hAnsi="Arial" w:cs="Arial"/>
          <w:sz w:val="20"/>
          <w:szCs w:val="20"/>
        </w:rPr>
        <w:t>Show the l</w:t>
      </w:r>
      <w:r w:rsidR="00A76153" w:rsidRPr="00D839E4">
        <w:rPr>
          <w:rFonts w:ascii="Arial" w:hAnsi="Arial" w:cs="Arial"/>
          <w:sz w:val="20"/>
          <w:szCs w:val="20"/>
        </w:rPr>
        <w:t xml:space="preserve">ocation and type of replacement </w:t>
      </w:r>
      <w:r w:rsidRPr="00D839E4">
        <w:rPr>
          <w:rFonts w:ascii="Arial" w:hAnsi="Arial" w:cs="Arial"/>
          <w:sz w:val="20"/>
          <w:szCs w:val="20"/>
        </w:rPr>
        <w:t>trees</w:t>
      </w:r>
      <w:r w:rsidR="00A76153" w:rsidRPr="00D839E4">
        <w:rPr>
          <w:rFonts w:ascii="Arial" w:hAnsi="Arial" w:cs="Arial"/>
          <w:sz w:val="20"/>
          <w:szCs w:val="20"/>
        </w:rPr>
        <w:t xml:space="preserve"> if existing vegetation is </w:t>
      </w:r>
      <w:r w:rsidR="007C506E" w:rsidRPr="00D839E4">
        <w:rPr>
          <w:rFonts w:ascii="Arial" w:hAnsi="Arial" w:cs="Arial"/>
          <w:sz w:val="20"/>
          <w:szCs w:val="20"/>
        </w:rPr>
        <w:t xml:space="preserve">removed or </w:t>
      </w:r>
      <w:r w:rsidR="00A76153" w:rsidRPr="00D839E4">
        <w:rPr>
          <w:rFonts w:ascii="Arial" w:hAnsi="Arial" w:cs="Arial"/>
          <w:sz w:val="20"/>
          <w:szCs w:val="20"/>
        </w:rPr>
        <w:t>damaged</w:t>
      </w:r>
      <w:r w:rsidRPr="00D839E4">
        <w:rPr>
          <w:rFonts w:ascii="Arial" w:hAnsi="Arial" w:cs="Arial"/>
          <w:sz w:val="20"/>
          <w:szCs w:val="20"/>
        </w:rPr>
        <w:t>.</w:t>
      </w:r>
      <w:r w:rsidR="007C506E" w:rsidRPr="00D839E4">
        <w:rPr>
          <w:rFonts w:ascii="Arial" w:hAnsi="Arial" w:cs="Arial"/>
          <w:sz w:val="20"/>
          <w:szCs w:val="20"/>
        </w:rPr>
        <w:t xml:space="preserve">  </w:t>
      </w:r>
      <w:r w:rsidR="00220D3F" w:rsidRPr="00D839E4">
        <w:rPr>
          <w:rFonts w:ascii="Arial" w:hAnsi="Arial" w:cs="Arial"/>
          <w:sz w:val="20"/>
          <w:szCs w:val="20"/>
        </w:rPr>
        <w:t>Show method of any base material (i.e., stone, grindings) removal, soil de-compa</w:t>
      </w:r>
      <w:r w:rsidR="00120556" w:rsidRPr="00D839E4">
        <w:rPr>
          <w:rFonts w:ascii="Arial" w:hAnsi="Arial" w:cs="Arial"/>
          <w:sz w:val="20"/>
          <w:szCs w:val="20"/>
        </w:rPr>
        <w:t>ction</w:t>
      </w:r>
      <w:ins w:id="170" w:author="O'Connor, Katie" w:date="2017-01-24T09:44:00Z">
        <w:r w:rsidR="008019EE">
          <w:rPr>
            <w:rFonts w:ascii="Arial" w:hAnsi="Arial" w:cs="Arial"/>
            <w:sz w:val="20"/>
            <w:szCs w:val="20"/>
          </w:rPr>
          <w:t>,</w:t>
        </w:r>
      </w:ins>
      <w:r w:rsidR="00120556" w:rsidRPr="00D839E4">
        <w:rPr>
          <w:rFonts w:ascii="Arial" w:hAnsi="Arial" w:cs="Arial"/>
          <w:sz w:val="20"/>
          <w:szCs w:val="20"/>
        </w:rPr>
        <w:t xml:space="preserve"> and source of topsoil using</w:t>
      </w:r>
      <w:r w:rsidR="00220D3F" w:rsidRPr="00D839E4">
        <w:rPr>
          <w:rFonts w:ascii="Arial" w:hAnsi="Arial" w:cs="Arial"/>
          <w:sz w:val="20"/>
          <w:szCs w:val="20"/>
        </w:rPr>
        <w:t xml:space="preserve"> minimum of 6 inches replacement depth. </w:t>
      </w:r>
      <w:r w:rsidR="007E6684" w:rsidRPr="00D839E4">
        <w:rPr>
          <w:rFonts w:ascii="Arial" w:hAnsi="Arial" w:cs="Arial"/>
          <w:sz w:val="20"/>
          <w:szCs w:val="20"/>
        </w:rPr>
        <w:t>Show permanent seed</w:t>
      </w:r>
      <w:r w:rsidR="00120556" w:rsidRPr="00D839E4">
        <w:rPr>
          <w:rFonts w:ascii="Arial" w:hAnsi="Arial" w:cs="Arial"/>
          <w:sz w:val="20"/>
          <w:szCs w:val="20"/>
        </w:rPr>
        <w:t>ing types (generally Class 4F at</w:t>
      </w:r>
      <w:r w:rsidR="007E6684" w:rsidRPr="00D839E4">
        <w:rPr>
          <w:rFonts w:ascii="Arial" w:hAnsi="Arial" w:cs="Arial"/>
          <w:sz w:val="20"/>
          <w:szCs w:val="20"/>
        </w:rPr>
        <w:t xml:space="preserve"> infields and backslopes, Class 2E within 25 feet of pavement) with</w:t>
      </w:r>
      <w:r w:rsidR="00497FC2" w:rsidRPr="00D839E4">
        <w:rPr>
          <w:rFonts w:ascii="Arial" w:hAnsi="Arial" w:cs="Arial"/>
          <w:sz w:val="20"/>
          <w:szCs w:val="20"/>
        </w:rPr>
        <w:t xml:space="preserve"> fertilizer </w:t>
      </w:r>
      <w:r w:rsidR="00256132" w:rsidRPr="00D839E4">
        <w:rPr>
          <w:rFonts w:ascii="Arial" w:hAnsi="Arial" w:cs="Arial"/>
          <w:sz w:val="20"/>
          <w:szCs w:val="20"/>
        </w:rPr>
        <w:t xml:space="preserve">per </w:t>
      </w:r>
      <w:r w:rsidR="008019EE">
        <w:rPr>
          <w:rFonts w:ascii="Arial" w:hAnsi="Arial" w:cs="Arial"/>
          <w:sz w:val="20"/>
          <w:szCs w:val="20"/>
        </w:rPr>
        <w:t xml:space="preserve">the Illinois Tollway </w:t>
      </w:r>
      <w:r w:rsidR="00256132" w:rsidRPr="00D839E4">
        <w:rPr>
          <w:rFonts w:ascii="Arial" w:hAnsi="Arial" w:cs="Arial"/>
          <w:sz w:val="20"/>
          <w:szCs w:val="20"/>
        </w:rPr>
        <w:t>Standard Specifications</w:t>
      </w:r>
      <w:r w:rsidR="00497FC2" w:rsidRPr="00D839E4">
        <w:rPr>
          <w:rFonts w:ascii="Arial" w:hAnsi="Arial" w:cs="Arial"/>
          <w:sz w:val="20"/>
          <w:szCs w:val="20"/>
        </w:rPr>
        <w:t xml:space="preserve"> and</w:t>
      </w:r>
      <w:r w:rsidR="007E6684" w:rsidRPr="00D839E4">
        <w:rPr>
          <w:rFonts w:ascii="Arial" w:hAnsi="Arial" w:cs="Arial"/>
          <w:sz w:val="20"/>
          <w:szCs w:val="20"/>
        </w:rPr>
        <w:t xml:space="preserve"> erosion control blanket on all seeded areas.  </w:t>
      </w:r>
    </w:p>
    <w:p w:rsidR="009536A7" w:rsidRDefault="009536A7" w:rsidP="00D839E4">
      <w:pPr>
        <w:pStyle w:val="ListParagraph"/>
        <w:ind w:left="1440"/>
        <w:jc w:val="both"/>
        <w:rPr>
          <w:rFonts w:ascii="Arial" w:hAnsi="Arial" w:cs="Arial"/>
          <w:sz w:val="20"/>
          <w:szCs w:val="20"/>
        </w:rPr>
      </w:pPr>
    </w:p>
    <w:p w:rsidR="00343221" w:rsidRDefault="00343221" w:rsidP="00D839E4">
      <w:pPr>
        <w:pStyle w:val="ListParagraph"/>
        <w:ind w:left="1440"/>
        <w:jc w:val="both"/>
        <w:rPr>
          <w:rFonts w:ascii="Arial" w:hAnsi="Arial" w:cs="Arial"/>
          <w:sz w:val="20"/>
          <w:szCs w:val="20"/>
        </w:rPr>
      </w:pPr>
    </w:p>
    <w:p w:rsidR="00343221" w:rsidRDefault="00343221" w:rsidP="00D839E4">
      <w:pPr>
        <w:pStyle w:val="ListParagraph"/>
        <w:ind w:left="1440"/>
        <w:jc w:val="both"/>
        <w:rPr>
          <w:rFonts w:ascii="Arial" w:hAnsi="Arial" w:cs="Arial"/>
          <w:sz w:val="20"/>
          <w:szCs w:val="20"/>
        </w:rPr>
      </w:pPr>
    </w:p>
    <w:p w:rsidR="00343221" w:rsidRPr="00D839E4" w:rsidRDefault="00343221" w:rsidP="00D839E4">
      <w:pPr>
        <w:pStyle w:val="ListParagraph"/>
        <w:ind w:left="1440"/>
        <w:jc w:val="both"/>
        <w:rPr>
          <w:rFonts w:ascii="Arial" w:hAnsi="Arial" w:cs="Arial"/>
          <w:sz w:val="20"/>
          <w:szCs w:val="20"/>
        </w:rPr>
      </w:pPr>
    </w:p>
    <w:p w:rsidR="009536A7" w:rsidRPr="00D839E4" w:rsidDel="00EA2D39" w:rsidRDefault="009536A7" w:rsidP="00D839E4">
      <w:pPr>
        <w:jc w:val="both"/>
        <w:rPr>
          <w:del w:id="171" w:author="O'Connor, Katie" w:date="2017-01-24T10:02:00Z"/>
          <w:rFonts w:ascii="Arial" w:hAnsi="Arial" w:cs="Arial"/>
          <w:b/>
          <w:sz w:val="20"/>
          <w:szCs w:val="20"/>
          <w:u w:val="single"/>
        </w:rPr>
      </w:pPr>
      <w:r w:rsidRPr="00D839E4">
        <w:rPr>
          <w:rFonts w:ascii="Arial" w:hAnsi="Arial" w:cs="Arial"/>
          <w:b/>
          <w:sz w:val="20"/>
          <w:szCs w:val="20"/>
          <w:u w:val="single"/>
        </w:rPr>
        <w:t xml:space="preserve">Maintenance of Traffic (M.O.T.): </w:t>
      </w:r>
    </w:p>
    <w:p w:rsidR="009536A7" w:rsidRPr="00D839E4" w:rsidRDefault="009536A7" w:rsidP="00D839E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9536A7" w:rsidRPr="00D839E4" w:rsidRDefault="009536A7" w:rsidP="00D839E4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>The Maintenance of Traffic plan sh</w:t>
      </w:r>
      <w:r w:rsidR="008019EE">
        <w:rPr>
          <w:rFonts w:ascii="Arial" w:hAnsi="Arial" w:cs="Arial"/>
          <w:sz w:val="20"/>
          <w:szCs w:val="20"/>
        </w:rPr>
        <w:t>all</w:t>
      </w:r>
      <w:r w:rsidRPr="00D839E4">
        <w:rPr>
          <w:rFonts w:ascii="Arial" w:hAnsi="Arial" w:cs="Arial"/>
          <w:sz w:val="20"/>
          <w:szCs w:val="20"/>
        </w:rPr>
        <w:t xml:space="preserve"> show ingress and egress locations to maximize safety and mobility and </w:t>
      </w:r>
      <w:r w:rsidR="00CF2B94" w:rsidRPr="00D839E4">
        <w:rPr>
          <w:rFonts w:ascii="Arial" w:hAnsi="Arial" w:cs="Arial"/>
          <w:sz w:val="20"/>
          <w:szCs w:val="20"/>
        </w:rPr>
        <w:t xml:space="preserve">to </w:t>
      </w:r>
      <w:r w:rsidRPr="00D839E4">
        <w:rPr>
          <w:rFonts w:ascii="Arial" w:hAnsi="Arial" w:cs="Arial"/>
          <w:sz w:val="20"/>
          <w:szCs w:val="20"/>
        </w:rPr>
        <w:t>conform to Tollway traffic control procedures.</w:t>
      </w:r>
    </w:p>
    <w:p w:rsidR="00637014" w:rsidRPr="00D839E4" w:rsidRDefault="00637014" w:rsidP="00D839E4">
      <w:pPr>
        <w:jc w:val="both"/>
        <w:rPr>
          <w:rFonts w:ascii="Arial" w:hAnsi="Arial" w:cs="Arial"/>
          <w:sz w:val="20"/>
          <w:szCs w:val="20"/>
        </w:rPr>
      </w:pPr>
    </w:p>
    <w:p w:rsidR="00637014" w:rsidRPr="00D839E4" w:rsidDel="00EA2D39" w:rsidRDefault="00637014" w:rsidP="00D839E4">
      <w:pPr>
        <w:jc w:val="both"/>
        <w:rPr>
          <w:del w:id="172" w:author="O'Connor, Katie" w:date="2017-01-24T10:02:00Z"/>
          <w:rFonts w:ascii="Arial" w:hAnsi="Arial" w:cs="Arial"/>
          <w:b/>
          <w:sz w:val="20"/>
          <w:szCs w:val="20"/>
          <w:u w:val="single"/>
        </w:rPr>
      </w:pPr>
      <w:r w:rsidRPr="00D839E4">
        <w:rPr>
          <w:rFonts w:ascii="Arial" w:hAnsi="Arial" w:cs="Arial"/>
          <w:b/>
          <w:sz w:val="20"/>
          <w:szCs w:val="20"/>
          <w:u w:val="single"/>
        </w:rPr>
        <w:t>Schedule:</w:t>
      </w:r>
    </w:p>
    <w:p w:rsidR="00640134" w:rsidRPr="00D839E4" w:rsidRDefault="00640134" w:rsidP="00D839E4">
      <w:pPr>
        <w:jc w:val="both"/>
        <w:rPr>
          <w:rFonts w:ascii="Arial" w:hAnsi="Arial" w:cs="Arial"/>
          <w:sz w:val="20"/>
          <w:szCs w:val="20"/>
        </w:rPr>
      </w:pPr>
    </w:p>
    <w:p w:rsidR="00C45152" w:rsidRPr="00D839E4" w:rsidRDefault="001328AF" w:rsidP="00D839E4">
      <w:pPr>
        <w:pStyle w:val="ListParagraph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D839E4">
        <w:rPr>
          <w:rFonts w:ascii="Arial" w:hAnsi="Arial" w:cs="Arial"/>
          <w:sz w:val="20"/>
          <w:szCs w:val="20"/>
        </w:rPr>
        <w:t>Include timeline and work dates for temporary erosion control and permanent restoration.</w:t>
      </w:r>
    </w:p>
    <w:sectPr w:rsidR="00C45152" w:rsidRPr="00D839E4" w:rsidSect="003541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3B7" w:rsidRDefault="004743B7">
      <w:r>
        <w:separator/>
      </w:r>
    </w:p>
  </w:endnote>
  <w:endnote w:type="continuationSeparator" w:id="0">
    <w:p w:rsidR="004743B7" w:rsidRDefault="0047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9A9" w:rsidRDefault="00F42DAD">
    <w:pPr>
      <w:pStyle w:val="Footer"/>
    </w:pPr>
    <w:r>
      <w:t>October 2013</w:t>
    </w:r>
  </w:p>
  <w:p w:rsidR="00F42DAD" w:rsidRDefault="00F42DAD">
    <w:pPr>
      <w:pStyle w:val="Footer"/>
    </w:pPr>
    <w:r>
      <w:t>Revised March 2017</w:t>
    </w:r>
  </w:p>
  <w:p w:rsidR="009536A7" w:rsidRPr="00C45152" w:rsidRDefault="009536A7" w:rsidP="00C45152">
    <w:pPr>
      <w:pStyle w:val="Foo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3B7" w:rsidRDefault="004743B7">
      <w:r>
        <w:separator/>
      </w:r>
    </w:p>
  </w:footnote>
  <w:footnote w:type="continuationSeparator" w:id="0">
    <w:p w:rsidR="004743B7" w:rsidRDefault="00474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676" w:rsidRPr="0035419A" w:rsidRDefault="000E1676" w:rsidP="000E1676">
    <w:pPr>
      <w:rPr>
        <w:rFonts w:ascii="Arial" w:hAnsi="Arial" w:cs="Arial"/>
        <w:b/>
        <w:sz w:val="32"/>
        <w:szCs w:val="32"/>
      </w:rPr>
    </w:pPr>
    <w:r w:rsidRPr="0035419A">
      <w:rPr>
        <w:rFonts w:ascii="Arial" w:hAnsi="Arial" w:cs="Arial"/>
        <w:b/>
        <w:sz w:val="32"/>
        <w:szCs w:val="32"/>
      </w:rPr>
      <w:t xml:space="preserve">Illinois </w:t>
    </w:r>
    <w:proofErr w:type="spellStart"/>
    <w:r w:rsidRPr="0035419A">
      <w:rPr>
        <w:rFonts w:ascii="Arial" w:hAnsi="Arial" w:cs="Arial"/>
        <w:b/>
        <w:sz w:val="32"/>
        <w:szCs w:val="32"/>
      </w:rPr>
      <w:t>Tollway</w:t>
    </w:r>
    <w:proofErr w:type="spellEnd"/>
    <w:r>
      <w:rPr>
        <w:rFonts w:ascii="Arial" w:hAnsi="Arial" w:cs="Arial"/>
        <w:b/>
        <w:sz w:val="32"/>
        <w:szCs w:val="32"/>
      </w:rPr>
      <w:tab/>
    </w:r>
    <w:r>
      <w:rPr>
        <w:rFonts w:ascii="Arial" w:hAnsi="Arial" w:cs="Arial"/>
        <w:b/>
        <w:sz w:val="32"/>
        <w:szCs w:val="32"/>
      </w:rPr>
      <w:tab/>
    </w:r>
    <w:r>
      <w:rPr>
        <w:rFonts w:ascii="Arial" w:hAnsi="Arial" w:cs="Arial"/>
        <w:b/>
        <w:sz w:val="32"/>
        <w:szCs w:val="32"/>
      </w:rPr>
      <w:tab/>
    </w:r>
    <w:r>
      <w:rPr>
        <w:rFonts w:ascii="Arial" w:hAnsi="Arial" w:cs="Arial"/>
        <w:b/>
        <w:sz w:val="32"/>
        <w:szCs w:val="32"/>
      </w:rPr>
      <w:tab/>
    </w:r>
    <w:r>
      <w:rPr>
        <w:rFonts w:ascii="Arial" w:hAnsi="Arial" w:cs="Arial"/>
        <w:b/>
        <w:sz w:val="32"/>
        <w:szCs w:val="32"/>
      </w:rPr>
      <w:tab/>
    </w:r>
    <w:r>
      <w:rPr>
        <w:rFonts w:ascii="Arial" w:hAnsi="Arial" w:cs="Arial"/>
        <w:b/>
        <w:sz w:val="32"/>
        <w:szCs w:val="32"/>
      </w:rPr>
      <w:tab/>
    </w:r>
    <w:r>
      <w:rPr>
        <w:rFonts w:ascii="Arial" w:hAnsi="Arial" w:cs="Arial"/>
        <w:b/>
        <w:sz w:val="32"/>
        <w:szCs w:val="32"/>
      </w:rPr>
      <w:tab/>
    </w:r>
    <w:r>
      <w:rPr>
        <w:rFonts w:ascii="Arial" w:hAnsi="Arial" w:cs="Arial"/>
        <w:b/>
        <w:sz w:val="32"/>
        <w:szCs w:val="32"/>
      </w:rPr>
      <w:tab/>
    </w:r>
    <w:r>
      <w:rPr>
        <w:rFonts w:ascii="Arial" w:hAnsi="Arial" w:cs="Arial"/>
        <w:b/>
        <w:sz w:val="32"/>
        <w:szCs w:val="32"/>
      </w:rPr>
      <w:tab/>
      <w:t>A-50</w:t>
    </w:r>
  </w:p>
  <w:p w:rsidR="000E1676" w:rsidRDefault="000E1676" w:rsidP="000E1676">
    <w:pPr>
      <w:rPr>
        <w:rFonts w:ascii="Arial" w:hAnsi="Arial" w:cs="Arial"/>
        <w:b/>
        <w:sz w:val="32"/>
        <w:szCs w:val="32"/>
      </w:rPr>
    </w:pPr>
    <w:r>
      <w:rPr>
        <w:rFonts w:ascii="Arial" w:hAnsi="Arial" w:cs="Arial"/>
        <w:b/>
        <w:sz w:val="32"/>
        <w:szCs w:val="32"/>
      </w:rPr>
      <w:t>Request Staging and Fill Sites</w:t>
    </w:r>
  </w:p>
  <w:p w:rsidR="000E1676" w:rsidDel="002D7055" w:rsidRDefault="000E1676" w:rsidP="002D7055">
    <w:pPr>
      <w:pStyle w:val="Header"/>
      <w:rPr>
        <w:del w:id="142" w:author="Musich, Kelsey" w:date="2017-01-23T09:46:00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D186A"/>
    <w:multiLevelType w:val="multilevel"/>
    <w:tmpl w:val="B9A699D6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E3767E0"/>
    <w:multiLevelType w:val="hybridMultilevel"/>
    <w:tmpl w:val="88DCF28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9490532"/>
    <w:multiLevelType w:val="hybridMultilevel"/>
    <w:tmpl w:val="3D72D1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252A97"/>
    <w:multiLevelType w:val="hybridMultilevel"/>
    <w:tmpl w:val="8146D15C"/>
    <w:lvl w:ilvl="0" w:tplc="4006A834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9FB0498"/>
    <w:multiLevelType w:val="hybridMultilevel"/>
    <w:tmpl w:val="8432FB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D83168"/>
    <w:multiLevelType w:val="hybridMultilevel"/>
    <w:tmpl w:val="276822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CC0BE6"/>
    <w:multiLevelType w:val="hybridMultilevel"/>
    <w:tmpl w:val="276822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0D56F5"/>
    <w:multiLevelType w:val="hybridMultilevel"/>
    <w:tmpl w:val="97820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4057D"/>
    <w:multiLevelType w:val="hybridMultilevel"/>
    <w:tmpl w:val="70721D3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31B"/>
    <w:rsid w:val="00001D3F"/>
    <w:rsid w:val="00003E20"/>
    <w:rsid w:val="000060A9"/>
    <w:rsid w:val="00006EE4"/>
    <w:rsid w:val="0000786B"/>
    <w:rsid w:val="00011BA4"/>
    <w:rsid w:val="00024BF7"/>
    <w:rsid w:val="000405F3"/>
    <w:rsid w:val="0004514D"/>
    <w:rsid w:val="00046534"/>
    <w:rsid w:val="00054AC0"/>
    <w:rsid w:val="0005629B"/>
    <w:rsid w:val="00063FA0"/>
    <w:rsid w:val="000644B9"/>
    <w:rsid w:val="000659F0"/>
    <w:rsid w:val="000721D1"/>
    <w:rsid w:val="00082EFC"/>
    <w:rsid w:val="0008342F"/>
    <w:rsid w:val="00084816"/>
    <w:rsid w:val="0008757D"/>
    <w:rsid w:val="000A10B9"/>
    <w:rsid w:val="000A6D95"/>
    <w:rsid w:val="000A76C2"/>
    <w:rsid w:val="000A7CE4"/>
    <w:rsid w:val="000B3354"/>
    <w:rsid w:val="000B41F8"/>
    <w:rsid w:val="000B48E9"/>
    <w:rsid w:val="000B6F0B"/>
    <w:rsid w:val="000B7644"/>
    <w:rsid w:val="000C14F2"/>
    <w:rsid w:val="000E1676"/>
    <w:rsid w:val="000E4435"/>
    <w:rsid w:val="000E457B"/>
    <w:rsid w:val="000E5385"/>
    <w:rsid w:val="000F10CF"/>
    <w:rsid w:val="001107DD"/>
    <w:rsid w:val="00111675"/>
    <w:rsid w:val="00120556"/>
    <w:rsid w:val="00124468"/>
    <w:rsid w:val="001275FA"/>
    <w:rsid w:val="001328AF"/>
    <w:rsid w:val="001363A1"/>
    <w:rsid w:val="00147123"/>
    <w:rsid w:val="001478F1"/>
    <w:rsid w:val="00150814"/>
    <w:rsid w:val="00154E0D"/>
    <w:rsid w:val="00160C4A"/>
    <w:rsid w:val="00162383"/>
    <w:rsid w:val="0016310E"/>
    <w:rsid w:val="0016392B"/>
    <w:rsid w:val="00163A9B"/>
    <w:rsid w:val="00165FC0"/>
    <w:rsid w:val="00175C76"/>
    <w:rsid w:val="001767B1"/>
    <w:rsid w:val="00177718"/>
    <w:rsid w:val="00180AFC"/>
    <w:rsid w:val="00182121"/>
    <w:rsid w:val="00182549"/>
    <w:rsid w:val="001A0B1B"/>
    <w:rsid w:val="001A39F2"/>
    <w:rsid w:val="001A3E29"/>
    <w:rsid w:val="001B77B0"/>
    <w:rsid w:val="001C3903"/>
    <w:rsid w:val="001E7282"/>
    <w:rsid w:val="001F16F5"/>
    <w:rsid w:val="001F32CD"/>
    <w:rsid w:val="001F4422"/>
    <w:rsid w:val="001F5118"/>
    <w:rsid w:val="001F5364"/>
    <w:rsid w:val="00201275"/>
    <w:rsid w:val="0020180A"/>
    <w:rsid w:val="00201C2B"/>
    <w:rsid w:val="002176AE"/>
    <w:rsid w:val="00217BF6"/>
    <w:rsid w:val="0022034D"/>
    <w:rsid w:val="00220D3F"/>
    <w:rsid w:val="002238AD"/>
    <w:rsid w:val="00224CED"/>
    <w:rsid w:val="00230C85"/>
    <w:rsid w:val="00231A7E"/>
    <w:rsid w:val="00235FFB"/>
    <w:rsid w:val="002368BB"/>
    <w:rsid w:val="0024213B"/>
    <w:rsid w:val="00242622"/>
    <w:rsid w:val="00247052"/>
    <w:rsid w:val="0025217B"/>
    <w:rsid w:val="00256132"/>
    <w:rsid w:val="00256E15"/>
    <w:rsid w:val="002652DC"/>
    <w:rsid w:val="00270A0E"/>
    <w:rsid w:val="00272B47"/>
    <w:rsid w:val="00291DEA"/>
    <w:rsid w:val="00291ECB"/>
    <w:rsid w:val="002A26E6"/>
    <w:rsid w:val="002A4B79"/>
    <w:rsid w:val="002C1592"/>
    <w:rsid w:val="002C5D99"/>
    <w:rsid w:val="002D7055"/>
    <w:rsid w:val="002E4C4E"/>
    <w:rsid w:val="002E7008"/>
    <w:rsid w:val="002E7010"/>
    <w:rsid w:val="002E730C"/>
    <w:rsid w:val="002E7F2D"/>
    <w:rsid w:val="002F4AD7"/>
    <w:rsid w:val="002F7A8E"/>
    <w:rsid w:val="00304EC4"/>
    <w:rsid w:val="003137FD"/>
    <w:rsid w:val="00321D22"/>
    <w:rsid w:val="003246AB"/>
    <w:rsid w:val="003272CD"/>
    <w:rsid w:val="003330DE"/>
    <w:rsid w:val="003346CA"/>
    <w:rsid w:val="0033545C"/>
    <w:rsid w:val="00343221"/>
    <w:rsid w:val="003436C3"/>
    <w:rsid w:val="00345DCD"/>
    <w:rsid w:val="0035344B"/>
    <w:rsid w:val="0035419A"/>
    <w:rsid w:val="00355E50"/>
    <w:rsid w:val="0039146A"/>
    <w:rsid w:val="00392EEC"/>
    <w:rsid w:val="003958DC"/>
    <w:rsid w:val="003A4239"/>
    <w:rsid w:val="003A4E08"/>
    <w:rsid w:val="003A5404"/>
    <w:rsid w:val="003A768E"/>
    <w:rsid w:val="003B09C5"/>
    <w:rsid w:val="003C300A"/>
    <w:rsid w:val="003D2FCB"/>
    <w:rsid w:val="003D303B"/>
    <w:rsid w:val="003D3310"/>
    <w:rsid w:val="003D356C"/>
    <w:rsid w:val="003E0AB3"/>
    <w:rsid w:val="003E0F7A"/>
    <w:rsid w:val="003E1340"/>
    <w:rsid w:val="003E78F0"/>
    <w:rsid w:val="003F097C"/>
    <w:rsid w:val="003F2FD5"/>
    <w:rsid w:val="003F3110"/>
    <w:rsid w:val="00400E20"/>
    <w:rsid w:val="004029C8"/>
    <w:rsid w:val="00411EAB"/>
    <w:rsid w:val="00413A39"/>
    <w:rsid w:val="0041465F"/>
    <w:rsid w:val="00415A50"/>
    <w:rsid w:val="00420DE4"/>
    <w:rsid w:val="0043220E"/>
    <w:rsid w:val="0043368D"/>
    <w:rsid w:val="00434F1A"/>
    <w:rsid w:val="004359F1"/>
    <w:rsid w:val="004411BD"/>
    <w:rsid w:val="0044798B"/>
    <w:rsid w:val="00447A0A"/>
    <w:rsid w:val="0045062A"/>
    <w:rsid w:val="00463F57"/>
    <w:rsid w:val="00465C12"/>
    <w:rsid w:val="004660AC"/>
    <w:rsid w:val="00473546"/>
    <w:rsid w:val="004743B7"/>
    <w:rsid w:val="0049055D"/>
    <w:rsid w:val="00497FC2"/>
    <w:rsid w:val="004A2E80"/>
    <w:rsid w:val="004A3C31"/>
    <w:rsid w:val="004A41F8"/>
    <w:rsid w:val="004A5101"/>
    <w:rsid w:val="004C17C4"/>
    <w:rsid w:val="004C2E91"/>
    <w:rsid w:val="004E099B"/>
    <w:rsid w:val="004E4DF9"/>
    <w:rsid w:val="004E63AD"/>
    <w:rsid w:val="004F0ED9"/>
    <w:rsid w:val="00500701"/>
    <w:rsid w:val="00505145"/>
    <w:rsid w:val="00520047"/>
    <w:rsid w:val="0052542F"/>
    <w:rsid w:val="00532E2A"/>
    <w:rsid w:val="00546F6A"/>
    <w:rsid w:val="00551C2E"/>
    <w:rsid w:val="00552CF6"/>
    <w:rsid w:val="00566B6A"/>
    <w:rsid w:val="00574026"/>
    <w:rsid w:val="00577797"/>
    <w:rsid w:val="00577E93"/>
    <w:rsid w:val="005929DE"/>
    <w:rsid w:val="00595E39"/>
    <w:rsid w:val="00596058"/>
    <w:rsid w:val="005B10C0"/>
    <w:rsid w:val="005B3DF1"/>
    <w:rsid w:val="005C2D89"/>
    <w:rsid w:val="005C3529"/>
    <w:rsid w:val="005D0407"/>
    <w:rsid w:val="005D0A83"/>
    <w:rsid w:val="005D0CB5"/>
    <w:rsid w:val="005D4EC8"/>
    <w:rsid w:val="005D7A97"/>
    <w:rsid w:val="005E3D0D"/>
    <w:rsid w:val="005E69CD"/>
    <w:rsid w:val="005E7B36"/>
    <w:rsid w:val="005F54D1"/>
    <w:rsid w:val="00604674"/>
    <w:rsid w:val="0060493F"/>
    <w:rsid w:val="00606957"/>
    <w:rsid w:val="00615010"/>
    <w:rsid w:val="0061589E"/>
    <w:rsid w:val="006172F1"/>
    <w:rsid w:val="0062515C"/>
    <w:rsid w:val="0062798C"/>
    <w:rsid w:val="0063502A"/>
    <w:rsid w:val="00637014"/>
    <w:rsid w:val="00637629"/>
    <w:rsid w:val="00640134"/>
    <w:rsid w:val="00642420"/>
    <w:rsid w:val="006516BA"/>
    <w:rsid w:val="00655FA8"/>
    <w:rsid w:val="00656080"/>
    <w:rsid w:val="00661728"/>
    <w:rsid w:val="006645B7"/>
    <w:rsid w:val="00665BA1"/>
    <w:rsid w:val="00672541"/>
    <w:rsid w:val="006749AA"/>
    <w:rsid w:val="00694E6C"/>
    <w:rsid w:val="006A0D08"/>
    <w:rsid w:val="006A3A53"/>
    <w:rsid w:val="006A66C5"/>
    <w:rsid w:val="006B1369"/>
    <w:rsid w:val="006B5C6C"/>
    <w:rsid w:val="006B5CA5"/>
    <w:rsid w:val="006C1A5D"/>
    <w:rsid w:val="006C6ACB"/>
    <w:rsid w:val="006E0926"/>
    <w:rsid w:val="006E0F28"/>
    <w:rsid w:val="006E3B13"/>
    <w:rsid w:val="006E7A55"/>
    <w:rsid w:val="007038B4"/>
    <w:rsid w:val="00707F20"/>
    <w:rsid w:val="0071178E"/>
    <w:rsid w:val="0071316B"/>
    <w:rsid w:val="00717B70"/>
    <w:rsid w:val="00722D1C"/>
    <w:rsid w:val="00724F5E"/>
    <w:rsid w:val="00730377"/>
    <w:rsid w:val="00731710"/>
    <w:rsid w:val="00735746"/>
    <w:rsid w:val="00746A30"/>
    <w:rsid w:val="00750B32"/>
    <w:rsid w:val="007563B0"/>
    <w:rsid w:val="00761B17"/>
    <w:rsid w:val="00767181"/>
    <w:rsid w:val="00767A00"/>
    <w:rsid w:val="007703CC"/>
    <w:rsid w:val="00777D31"/>
    <w:rsid w:val="00780BE3"/>
    <w:rsid w:val="00781DA9"/>
    <w:rsid w:val="00783B8A"/>
    <w:rsid w:val="00784B6E"/>
    <w:rsid w:val="00795B59"/>
    <w:rsid w:val="007A5A2A"/>
    <w:rsid w:val="007C506E"/>
    <w:rsid w:val="007D26EC"/>
    <w:rsid w:val="007D4BCE"/>
    <w:rsid w:val="007E6684"/>
    <w:rsid w:val="007F442A"/>
    <w:rsid w:val="007F51E8"/>
    <w:rsid w:val="007F7282"/>
    <w:rsid w:val="008019EE"/>
    <w:rsid w:val="00807AD8"/>
    <w:rsid w:val="00816D9F"/>
    <w:rsid w:val="008220A0"/>
    <w:rsid w:val="0082677E"/>
    <w:rsid w:val="00827736"/>
    <w:rsid w:val="0083021E"/>
    <w:rsid w:val="00845960"/>
    <w:rsid w:val="00846C0D"/>
    <w:rsid w:val="00847EFD"/>
    <w:rsid w:val="00884B21"/>
    <w:rsid w:val="008941DB"/>
    <w:rsid w:val="00894ED4"/>
    <w:rsid w:val="00895563"/>
    <w:rsid w:val="00897C05"/>
    <w:rsid w:val="008A082F"/>
    <w:rsid w:val="008A1B07"/>
    <w:rsid w:val="008A7219"/>
    <w:rsid w:val="008B0471"/>
    <w:rsid w:val="008B4A94"/>
    <w:rsid w:val="008B6E56"/>
    <w:rsid w:val="008C0232"/>
    <w:rsid w:val="008D4EDD"/>
    <w:rsid w:val="008D7D21"/>
    <w:rsid w:val="008E1815"/>
    <w:rsid w:val="008E2813"/>
    <w:rsid w:val="008F20FD"/>
    <w:rsid w:val="008F2A60"/>
    <w:rsid w:val="00902667"/>
    <w:rsid w:val="009114EC"/>
    <w:rsid w:val="00927239"/>
    <w:rsid w:val="0093044B"/>
    <w:rsid w:val="00941A30"/>
    <w:rsid w:val="00944293"/>
    <w:rsid w:val="009536A7"/>
    <w:rsid w:val="00973957"/>
    <w:rsid w:val="009755F9"/>
    <w:rsid w:val="00984BFD"/>
    <w:rsid w:val="00985BCF"/>
    <w:rsid w:val="00987A70"/>
    <w:rsid w:val="00987F54"/>
    <w:rsid w:val="009A23A7"/>
    <w:rsid w:val="009A6D45"/>
    <w:rsid w:val="009B7260"/>
    <w:rsid w:val="009C266F"/>
    <w:rsid w:val="009C78AF"/>
    <w:rsid w:val="009D231B"/>
    <w:rsid w:val="009D46D8"/>
    <w:rsid w:val="009D5FC7"/>
    <w:rsid w:val="009D73CA"/>
    <w:rsid w:val="009E67EE"/>
    <w:rsid w:val="009F3D2B"/>
    <w:rsid w:val="00A250E1"/>
    <w:rsid w:val="00A2532A"/>
    <w:rsid w:val="00A27B6B"/>
    <w:rsid w:val="00A32722"/>
    <w:rsid w:val="00A33CF3"/>
    <w:rsid w:val="00A35763"/>
    <w:rsid w:val="00A367AB"/>
    <w:rsid w:val="00A401EE"/>
    <w:rsid w:val="00A5446F"/>
    <w:rsid w:val="00A619F3"/>
    <w:rsid w:val="00A644C4"/>
    <w:rsid w:val="00A76153"/>
    <w:rsid w:val="00A805F7"/>
    <w:rsid w:val="00A816BD"/>
    <w:rsid w:val="00A82E06"/>
    <w:rsid w:val="00A91AAB"/>
    <w:rsid w:val="00A91AAF"/>
    <w:rsid w:val="00A94C1E"/>
    <w:rsid w:val="00A94C8A"/>
    <w:rsid w:val="00A94CC8"/>
    <w:rsid w:val="00AB13FF"/>
    <w:rsid w:val="00AB1930"/>
    <w:rsid w:val="00AB1CAA"/>
    <w:rsid w:val="00AB2914"/>
    <w:rsid w:val="00AC0999"/>
    <w:rsid w:val="00AD13BA"/>
    <w:rsid w:val="00AD268A"/>
    <w:rsid w:val="00AE4F57"/>
    <w:rsid w:val="00B02474"/>
    <w:rsid w:val="00B11556"/>
    <w:rsid w:val="00B2115C"/>
    <w:rsid w:val="00B21338"/>
    <w:rsid w:val="00B25E4E"/>
    <w:rsid w:val="00B3328F"/>
    <w:rsid w:val="00B342C3"/>
    <w:rsid w:val="00B40D62"/>
    <w:rsid w:val="00B41CF9"/>
    <w:rsid w:val="00B5408F"/>
    <w:rsid w:val="00B571BC"/>
    <w:rsid w:val="00B737D9"/>
    <w:rsid w:val="00B74544"/>
    <w:rsid w:val="00B822AC"/>
    <w:rsid w:val="00BA0595"/>
    <w:rsid w:val="00BA681F"/>
    <w:rsid w:val="00BB1E21"/>
    <w:rsid w:val="00BB262B"/>
    <w:rsid w:val="00BB5CF5"/>
    <w:rsid w:val="00BC5AB0"/>
    <w:rsid w:val="00BC5F7D"/>
    <w:rsid w:val="00BD3567"/>
    <w:rsid w:val="00BD68EB"/>
    <w:rsid w:val="00BE2B25"/>
    <w:rsid w:val="00BE2B43"/>
    <w:rsid w:val="00BE39A9"/>
    <w:rsid w:val="00BE4E54"/>
    <w:rsid w:val="00C11AAE"/>
    <w:rsid w:val="00C14210"/>
    <w:rsid w:val="00C1677A"/>
    <w:rsid w:val="00C257D1"/>
    <w:rsid w:val="00C27F1D"/>
    <w:rsid w:val="00C41ED3"/>
    <w:rsid w:val="00C45152"/>
    <w:rsid w:val="00C55679"/>
    <w:rsid w:val="00C56E65"/>
    <w:rsid w:val="00C64B55"/>
    <w:rsid w:val="00C670F3"/>
    <w:rsid w:val="00C75E0C"/>
    <w:rsid w:val="00C75FB1"/>
    <w:rsid w:val="00C84823"/>
    <w:rsid w:val="00C9217E"/>
    <w:rsid w:val="00C926F3"/>
    <w:rsid w:val="00C94231"/>
    <w:rsid w:val="00C9472B"/>
    <w:rsid w:val="00C97D13"/>
    <w:rsid w:val="00CA2AAF"/>
    <w:rsid w:val="00CA584D"/>
    <w:rsid w:val="00CA5D3E"/>
    <w:rsid w:val="00CA76BB"/>
    <w:rsid w:val="00CA7B1D"/>
    <w:rsid w:val="00CB4F9F"/>
    <w:rsid w:val="00CC0A13"/>
    <w:rsid w:val="00CC1C63"/>
    <w:rsid w:val="00CC3522"/>
    <w:rsid w:val="00CD2A71"/>
    <w:rsid w:val="00CD46BF"/>
    <w:rsid w:val="00CD5C19"/>
    <w:rsid w:val="00CE2294"/>
    <w:rsid w:val="00CF2B94"/>
    <w:rsid w:val="00CF56A1"/>
    <w:rsid w:val="00CF6034"/>
    <w:rsid w:val="00D11FFE"/>
    <w:rsid w:val="00D16DA3"/>
    <w:rsid w:val="00D30913"/>
    <w:rsid w:val="00D36BE8"/>
    <w:rsid w:val="00D378FE"/>
    <w:rsid w:val="00D43EAE"/>
    <w:rsid w:val="00D4552E"/>
    <w:rsid w:val="00D468D0"/>
    <w:rsid w:val="00D47933"/>
    <w:rsid w:val="00D51D6E"/>
    <w:rsid w:val="00D52783"/>
    <w:rsid w:val="00D53931"/>
    <w:rsid w:val="00D54178"/>
    <w:rsid w:val="00D55B54"/>
    <w:rsid w:val="00D62965"/>
    <w:rsid w:val="00D7602D"/>
    <w:rsid w:val="00D839E4"/>
    <w:rsid w:val="00D861BE"/>
    <w:rsid w:val="00D9411B"/>
    <w:rsid w:val="00DA0A1A"/>
    <w:rsid w:val="00DB6A6E"/>
    <w:rsid w:val="00DD182B"/>
    <w:rsid w:val="00DD598C"/>
    <w:rsid w:val="00DE00AB"/>
    <w:rsid w:val="00DE5861"/>
    <w:rsid w:val="00DF56C1"/>
    <w:rsid w:val="00DF7D0E"/>
    <w:rsid w:val="00E03073"/>
    <w:rsid w:val="00E05BE5"/>
    <w:rsid w:val="00E07416"/>
    <w:rsid w:val="00E13E75"/>
    <w:rsid w:val="00E14F05"/>
    <w:rsid w:val="00E22337"/>
    <w:rsid w:val="00E27A48"/>
    <w:rsid w:val="00E27D0E"/>
    <w:rsid w:val="00E32F91"/>
    <w:rsid w:val="00E35753"/>
    <w:rsid w:val="00E44D18"/>
    <w:rsid w:val="00E5129C"/>
    <w:rsid w:val="00E5208F"/>
    <w:rsid w:val="00E52663"/>
    <w:rsid w:val="00E60DC8"/>
    <w:rsid w:val="00E62353"/>
    <w:rsid w:val="00E6682A"/>
    <w:rsid w:val="00E91311"/>
    <w:rsid w:val="00EA0291"/>
    <w:rsid w:val="00EA1093"/>
    <w:rsid w:val="00EA160E"/>
    <w:rsid w:val="00EA234A"/>
    <w:rsid w:val="00EA2D39"/>
    <w:rsid w:val="00EA3626"/>
    <w:rsid w:val="00EA41E6"/>
    <w:rsid w:val="00EB0B50"/>
    <w:rsid w:val="00EB1FEC"/>
    <w:rsid w:val="00EB3D91"/>
    <w:rsid w:val="00EB7D6B"/>
    <w:rsid w:val="00EC3663"/>
    <w:rsid w:val="00EC3826"/>
    <w:rsid w:val="00EC72A6"/>
    <w:rsid w:val="00ED1034"/>
    <w:rsid w:val="00ED3590"/>
    <w:rsid w:val="00ED4B2D"/>
    <w:rsid w:val="00EF04D3"/>
    <w:rsid w:val="00F00332"/>
    <w:rsid w:val="00F078B4"/>
    <w:rsid w:val="00F302EE"/>
    <w:rsid w:val="00F36183"/>
    <w:rsid w:val="00F36C14"/>
    <w:rsid w:val="00F42DAD"/>
    <w:rsid w:val="00F44EFD"/>
    <w:rsid w:val="00F47AB4"/>
    <w:rsid w:val="00F502C7"/>
    <w:rsid w:val="00F573E0"/>
    <w:rsid w:val="00F57E41"/>
    <w:rsid w:val="00F71245"/>
    <w:rsid w:val="00F806D8"/>
    <w:rsid w:val="00F900E8"/>
    <w:rsid w:val="00F951FB"/>
    <w:rsid w:val="00FA2D7E"/>
    <w:rsid w:val="00FD1235"/>
    <w:rsid w:val="00FD14B1"/>
    <w:rsid w:val="00FD2D73"/>
    <w:rsid w:val="00FD51D3"/>
    <w:rsid w:val="00FE27C9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6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356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D356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3567"/>
  </w:style>
  <w:style w:type="character" w:styleId="PlaceholderText">
    <w:name w:val="Placeholder Text"/>
    <w:basedOn w:val="DefaultParagraphFont"/>
    <w:uiPriority w:val="99"/>
    <w:semiHidden/>
    <w:rsid w:val="00944293"/>
    <w:rPr>
      <w:color w:val="808080"/>
    </w:rPr>
  </w:style>
  <w:style w:type="paragraph" w:styleId="BalloonText">
    <w:name w:val="Balloon Text"/>
    <w:basedOn w:val="Normal"/>
    <w:link w:val="BalloonTextChar"/>
    <w:rsid w:val="00944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42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7A8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BE39A9"/>
    <w:rPr>
      <w:sz w:val="24"/>
      <w:szCs w:val="24"/>
    </w:rPr>
  </w:style>
  <w:style w:type="paragraph" w:styleId="Revision">
    <w:name w:val="Revision"/>
    <w:hidden/>
    <w:uiPriority w:val="99"/>
    <w:semiHidden/>
    <w:rsid w:val="0034322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E167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D356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D356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3567"/>
  </w:style>
  <w:style w:type="character" w:styleId="PlaceholderText">
    <w:name w:val="Placeholder Text"/>
    <w:basedOn w:val="DefaultParagraphFont"/>
    <w:uiPriority w:val="99"/>
    <w:semiHidden/>
    <w:rsid w:val="00944293"/>
    <w:rPr>
      <w:color w:val="808080"/>
    </w:rPr>
  </w:style>
  <w:style w:type="paragraph" w:styleId="BalloonText">
    <w:name w:val="Balloon Text"/>
    <w:basedOn w:val="Normal"/>
    <w:link w:val="BalloonTextChar"/>
    <w:rsid w:val="00944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42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7A8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BE39A9"/>
    <w:rPr>
      <w:sz w:val="24"/>
      <w:szCs w:val="24"/>
    </w:rPr>
  </w:style>
  <w:style w:type="paragraph" w:styleId="Revision">
    <w:name w:val="Revision"/>
    <w:hidden/>
    <w:uiPriority w:val="99"/>
    <w:semiHidden/>
    <w:rsid w:val="003432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D50B5-3FF3-41AB-9234-273D46DA3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Use of Tollway Property</vt:lpstr>
    </vt:vector>
  </TitlesOfParts>
  <Company>Bloom Consultants, LLC</Company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Use of Tollway Property</dc:title>
  <dc:creator>IT Department</dc:creator>
  <cp:lastModifiedBy>OConnor, Kathleen</cp:lastModifiedBy>
  <cp:revision>2</cp:revision>
  <cp:lastPrinted>2017-01-26T20:54:00Z</cp:lastPrinted>
  <dcterms:created xsi:type="dcterms:W3CDTF">2017-01-26T21:46:00Z</dcterms:created>
  <dcterms:modified xsi:type="dcterms:W3CDTF">2017-01-26T21:46:00Z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